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70B36" w14:textId="77777777" w:rsidR="00945520" w:rsidRDefault="00945520" w:rsidP="0093355F">
      <w:pPr>
        <w:ind w:left="5760"/>
        <w:rPr>
          <w:ins w:id="0" w:author="Valerio Castelnuovo" w:date="2024-09-18T15:46:00Z" w16du:dateUtc="2024-09-18T13:46:00Z"/>
          <w:snapToGrid w:val="0"/>
          <w:sz w:val="24"/>
          <w:szCs w:val="24"/>
        </w:rPr>
      </w:pPr>
      <w:permStart w:id="1502241493" w:edGrp="everyone"/>
      <w:r>
        <w:rPr>
          <w:snapToGrid w:val="0"/>
          <w:sz w:val="24"/>
          <w:szCs w:val="24"/>
        </w:rPr>
        <w:t xml:space="preserve">Spett.le </w:t>
      </w:r>
    </w:p>
    <w:p w14:paraId="7F3C202C" w14:textId="77777777" w:rsidR="009313DC" w:rsidRDefault="009313DC">
      <w:pPr>
        <w:rPr>
          <w:snapToGrid w:val="0"/>
          <w:sz w:val="24"/>
          <w:szCs w:val="24"/>
        </w:rPr>
        <w:pPrChange w:id="1" w:author="Valerio Castelnuovo" w:date="2024-09-18T15:46:00Z" w16du:dateUtc="2024-09-18T13:46:00Z">
          <w:pPr>
            <w:ind w:left="5760"/>
          </w:pPr>
        </w:pPrChange>
      </w:pPr>
    </w:p>
    <w:p w14:paraId="11C5D5EF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Azienda </w:t>
      </w:r>
      <w:r w:rsidR="0093355F">
        <w:rPr>
          <w:snapToGrid w:val="0"/>
          <w:sz w:val="24"/>
          <w:szCs w:val="24"/>
        </w:rPr>
        <w:t>……………………………….</w:t>
      </w:r>
    </w:p>
    <w:p w14:paraId="6DACF7F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Responsabile del Piano</w:t>
      </w:r>
      <w:r w:rsidR="0093355F">
        <w:rPr>
          <w:snapToGrid w:val="0"/>
          <w:sz w:val="24"/>
          <w:szCs w:val="24"/>
        </w:rPr>
        <w:t xml:space="preserve"> ……………….</w:t>
      </w:r>
    </w:p>
    <w:p w14:paraId="1FB16373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……………</w:t>
      </w:r>
      <w:r w:rsidR="0093355F">
        <w:rPr>
          <w:snapToGrid w:val="0"/>
          <w:sz w:val="24"/>
          <w:szCs w:val="24"/>
        </w:rPr>
        <w:t>……………………….</w:t>
      </w:r>
    </w:p>
    <w:p w14:paraId="7340E68D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</w:t>
      </w:r>
      <w:r w:rsidR="0093355F">
        <w:rPr>
          <w:snapToGrid w:val="0"/>
          <w:sz w:val="24"/>
          <w:szCs w:val="24"/>
        </w:rPr>
        <w:t>………………………</w:t>
      </w:r>
    </w:p>
    <w:p w14:paraId="1BD99CC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</w:p>
    <w:p w14:paraId="065FFAA0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p.c.</w:t>
      </w:r>
    </w:p>
    <w:p w14:paraId="2B1E836C" w14:textId="77777777" w:rsidR="00945520" w:rsidRPr="006A3158" w:rsidRDefault="00945520" w:rsidP="0093355F">
      <w:pPr>
        <w:ind w:left="5760"/>
        <w:rPr>
          <w:snapToGrid w:val="0"/>
          <w:sz w:val="16"/>
          <w:szCs w:val="16"/>
        </w:rPr>
      </w:pPr>
    </w:p>
    <w:p w14:paraId="4CA4A20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62E887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Fondimpresa</w:t>
      </w:r>
    </w:p>
    <w:p w14:paraId="0D9803F4" w14:textId="0F67888C" w:rsidR="00945520" w:rsidRDefault="00DA55D9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dei Villini 3 A</w:t>
      </w:r>
    </w:p>
    <w:p w14:paraId="1BDC593F" w14:textId="34E6C800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001</w:t>
      </w:r>
      <w:r w:rsidR="00DA55D9">
        <w:rPr>
          <w:snapToGrid w:val="0"/>
          <w:sz w:val="24"/>
          <w:szCs w:val="24"/>
        </w:rPr>
        <w:t>61</w:t>
      </w:r>
      <w:r>
        <w:rPr>
          <w:snapToGrid w:val="0"/>
          <w:sz w:val="24"/>
          <w:szCs w:val="24"/>
        </w:rPr>
        <w:t xml:space="preserve"> Roma</w:t>
      </w:r>
    </w:p>
    <w:p w14:paraId="6F5882CD" w14:textId="77777777" w:rsidR="00945520" w:rsidRDefault="00945520">
      <w:pPr>
        <w:jc w:val="right"/>
        <w:rPr>
          <w:snapToGrid w:val="0"/>
          <w:sz w:val="24"/>
          <w:szCs w:val="24"/>
        </w:rPr>
      </w:pPr>
    </w:p>
    <w:p w14:paraId="319EE62A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7F09E1E" w14:textId="77777777" w:rsidR="00E53C7E" w:rsidRDefault="00945520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Relazione di certificazione </w:t>
      </w:r>
      <w:r w:rsidR="00181303">
        <w:rPr>
          <w:b/>
          <w:snapToGrid w:val="0"/>
          <w:sz w:val="24"/>
          <w:szCs w:val="24"/>
        </w:rPr>
        <w:t>del Rendicont</w:t>
      </w:r>
      <w:r w:rsidR="00D23F2B">
        <w:rPr>
          <w:b/>
          <w:snapToGrid w:val="0"/>
          <w:sz w:val="24"/>
          <w:szCs w:val="24"/>
        </w:rPr>
        <w:t>o</w:t>
      </w:r>
      <w:r w:rsidR="00E53C7E">
        <w:rPr>
          <w:b/>
          <w:snapToGrid w:val="0"/>
          <w:sz w:val="24"/>
          <w:szCs w:val="24"/>
        </w:rPr>
        <w:t xml:space="preserve"> </w:t>
      </w:r>
    </w:p>
    <w:p w14:paraId="24EEBBF8" w14:textId="6F99E035" w:rsidR="008B1089" w:rsidRDefault="00E53C7E">
      <w:pPr>
        <w:jc w:val="center"/>
        <w:rPr>
          <w:b/>
          <w:snapToGrid w:val="0"/>
          <w:sz w:val="24"/>
          <w:szCs w:val="24"/>
        </w:rPr>
      </w:pPr>
      <w:r>
        <w:rPr>
          <w:i/>
          <w:sz w:val="22"/>
          <w:szCs w:val="22"/>
        </w:rPr>
        <w:t xml:space="preserve"> (costi </w:t>
      </w:r>
      <w:r w:rsidR="00442E21">
        <w:rPr>
          <w:i/>
          <w:sz w:val="22"/>
          <w:szCs w:val="22"/>
        </w:rPr>
        <w:t>reali con delegazione di pagamento</w:t>
      </w:r>
      <w:r>
        <w:rPr>
          <w:i/>
          <w:sz w:val="22"/>
          <w:szCs w:val="22"/>
        </w:rPr>
        <w:t>)</w:t>
      </w:r>
    </w:p>
    <w:p w14:paraId="75ADCF1D" w14:textId="77777777" w:rsidR="00945520" w:rsidRDefault="00945520">
      <w:pPr>
        <w:jc w:val="both"/>
        <w:rPr>
          <w:b/>
          <w:snapToGrid w:val="0"/>
          <w:sz w:val="24"/>
          <w:szCs w:val="24"/>
        </w:rPr>
      </w:pPr>
    </w:p>
    <w:p w14:paraId="27EF8A51" w14:textId="77777777" w:rsidR="00945520" w:rsidRPr="006A3158" w:rsidRDefault="00945520">
      <w:pPr>
        <w:jc w:val="both"/>
        <w:rPr>
          <w:rFonts w:cs="Tahoma"/>
          <w:b/>
          <w:snapToGrid w:val="0"/>
          <w:sz w:val="16"/>
          <w:szCs w:val="16"/>
        </w:rPr>
      </w:pPr>
    </w:p>
    <w:p w14:paraId="2B9A05CA" w14:textId="1A1A1B16" w:rsidR="00945520" w:rsidRPr="008B1089" w:rsidRDefault="00181303">
      <w:pPr>
        <w:jc w:val="both"/>
        <w:rPr>
          <w:rFonts w:cs="Tahoma"/>
          <w:i/>
          <w:snapToGrid w:val="0"/>
          <w:sz w:val="24"/>
          <w:szCs w:val="24"/>
        </w:rPr>
      </w:pPr>
      <w:r w:rsidRPr="000A4CC7">
        <w:rPr>
          <w:rFonts w:cs="Tahoma"/>
          <w:snapToGrid w:val="0"/>
          <w:sz w:val="24"/>
          <w:szCs w:val="24"/>
        </w:rPr>
        <w:t xml:space="preserve">Il sottoscritto ……………………………………… , nato a…………………., il ………………………. C.F. ……………………..., iscritto nel Registro dei Revisori </w:t>
      </w:r>
      <w:r w:rsidR="00ED63E1">
        <w:rPr>
          <w:rFonts w:cs="Tahoma"/>
          <w:snapToGrid w:val="0"/>
          <w:sz w:val="24"/>
          <w:szCs w:val="24"/>
        </w:rPr>
        <w:t xml:space="preserve">Legali </w:t>
      </w:r>
      <w:r w:rsidRPr="000A4CC7">
        <w:rPr>
          <w:rFonts w:cs="Tahoma"/>
          <w:snapToGrid w:val="0"/>
          <w:sz w:val="24"/>
          <w:szCs w:val="24"/>
        </w:rPr>
        <w:t>ai sensi dell'art.</w:t>
      </w:r>
      <w:r>
        <w:rPr>
          <w:rFonts w:cs="Tahoma"/>
          <w:snapToGrid w:val="0"/>
          <w:sz w:val="24"/>
          <w:szCs w:val="24"/>
        </w:rPr>
        <w:t xml:space="preserve"> </w:t>
      </w:r>
      <w:r w:rsidRPr="000A4CC7">
        <w:rPr>
          <w:rFonts w:cs="Tahoma"/>
          <w:snapToGrid w:val="0"/>
          <w:sz w:val="24"/>
          <w:szCs w:val="24"/>
        </w:rPr>
        <w:t xml:space="preserve">2 D.Lgs. 39/2010, al num. XXX, in esecuzione dell’incarico da Voi conferito al fine della certificazione delle spese imputate al rendiconto relativo al Piano </w:t>
      </w:r>
      <w:r w:rsidR="005E78E2">
        <w:rPr>
          <w:rFonts w:cs="Tahoma"/>
          <w:snapToGrid w:val="0"/>
          <w:sz w:val="24"/>
          <w:szCs w:val="24"/>
        </w:rPr>
        <w:t xml:space="preserve">……………………… </w:t>
      </w:r>
      <w:r w:rsidR="005E78E2" w:rsidRPr="005E78E2">
        <w:rPr>
          <w:rFonts w:cs="Tahoma"/>
          <w:i/>
          <w:snapToGrid w:val="0"/>
          <w:sz w:val="24"/>
          <w:szCs w:val="24"/>
          <w:highlight w:val="yellow"/>
        </w:rPr>
        <w:t>(specificare se “aziendale” o “interaziendale”)</w:t>
      </w:r>
      <w:r w:rsidR="005E78E2">
        <w:rPr>
          <w:rFonts w:cs="Tahoma"/>
          <w:snapToGrid w:val="0"/>
          <w:sz w:val="24"/>
          <w:szCs w:val="24"/>
        </w:rPr>
        <w:t xml:space="preserve">, </w:t>
      </w:r>
      <w:r w:rsidR="00ED63E1">
        <w:rPr>
          <w:rFonts w:cs="Tahoma"/>
          <w:snapToGrid w:val="0"/>
          <w:sz w:val="24"/>
          <w:szCs w:val="24"/>
        </w:rPr>
        <w:t xml:space="preserve">ID </w:t>
      </w:r>
      <w:r w:rsidRPr="000A4CC7">
        <w:rPr>
          <w:rFonts w:cs="Tahoma"/>
          <w:snapToGrid w:val="0"/>
          <w:sz w:val="24"/>
          <w:szCs w:val="24"/>
        </w:rPr>
        <w:t xml:space="preserve">n </w:t>
      </w:r>
      <w:r w:rsidR="00ED63E1">
        <w:rPr>
          <w:rFonts w:cs="Tahoma"/>
          <w:snapToGrid w:val="0"/>
          <w:sz w:val="24"/>
          <w:szCs w:val="24"/>
        </w:rPr>
        <w:t>…….</w:t>
      </w:r>
      <w:r w:rsidR="008B1089">
        <w:rPr>
          <w:rFonts w:cs="Tahoma"/>
          <w:snapToGrid w:val="0"/>
          <w:sz w:val="24"/>
          <w:szCs w:val="24"/>
        </w:rPr>
        <w:t xml:space="preserve">, </w:t>
      </w:r>
      <w:r w:rsidR="003141E8" w:rsidRPr="002F5750">
        <w:rPr>
          <w:rFonts w:cs="Tahoma"/>
          <w:snapToGrid w:val="0"/>
          <w:sz w:val="24"/>
          <w:szCs w:val="24"/>
        </w:rPr>
        <w:t xml:space="preserve">CUP __________, </w:t>
      </w:r>
      <w:r w:rsidR="00ED63E1">
        <w:rPr>
          <w:rFonts w:cs="Tahoma"/>
          <w:snapToGrid w:val="0"/>
          <w:sz w:val="24"/>
          <w:szCs w:val="24"/>
        </w:rPr>
        <w:t xml:space="preserve">Titolo …………………………………, </w:t>
      </w:r>
      <w:r w:rsidR="007A3353">
        <w:rPr>
          <w:rFonts w:cs="Tahoma"/>
          <w:i/>
          <w:snapToGrid w:val="0"/>
          <w:sz w:val="24"/>
          <w:szCs w:val="24"/>
        </w:rPr>
        <w:t xml:space="preserve">finanziato con </w:t>
      </w:r>
      <w:r w:rsidR="007A3353" w:rsidRPr="00262FBC">
        <w:rPr>
          <w:rFonts w:cs="Tahoma"/>
          <w:b/>
          <w:i/>
          <w:snapToGrid w:val="0"/>
          <w:sz w:val="24"/>
          <w:szCs w:val="24"/>
        </w:rPr>
        <w:t xml:space="preserve">l’Avviso n. </w:t>
      </w:r>
      <w:r w:rsidR="00DA55D9">
        <w:rPr>
          <w:rFonts w:cs="Tahoma"/>
          <w:b/>
          <w:i/>
          <w:snapToGrid w:val="0"/>
          <w:sz w:val="24"/>
          <w:szCs w:val="24"/>
        </w:rPr>
        <w:t>2/2024</w:t>
      </w:r>
      <w:r w:rsidR="007A3353">
        <w:rPr>
          <w:rFonts w:cs="Tahoma"/>
          <w:i/>
          <w:snapToGrid w:val="0"/>
          <w:sz w:val="24"/>
          <w:szCs w:val="24"/>
        </w:rPr>
        <w:t xml:space="preserve"> di Fondimpresa</w:t>
      </w:r>
      <w:r w:rsidR="009E1CEF">
        <w:rPr>
          <w:rFonts w:cs="Tahoma"/>
          <w:i/>
          <w:snapToGrid w:val="0"/>
          <w:sz w:val="24"/>
          <w:szCs w:val="24"/>
        </w:rPr>
        <w:t>:</w:t>
      </w:r>
      <w:r w:rsidR="00945520" w:rsidRPr="008B1089">
        <w:rPr>
          <w:rFonts w:cs="Tahoma"/>
          <w:i/>
          <w:snapToGrid w:val="0"/>
          <w:sz w:val="24"/>
          <w:szCs w:val="24"/>
        </w:rPr>
        <w:t xml:space="preserve"> </w:t>
      </w:r>
    </w:p>
    <w:p w14:paraId="4EDCF158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D23AA71" w14:textId="77777777" w:rsidR="00945520" w:rsidRDefault="0094552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PREMESSO</w:t>
      </w:r>
    </w:p>
    <w:p w14:paraId="2C4E72FD" w14:textId="77777777" w:rsidR="00945520" w:rsidRPr="006A3158" w:rsidRDefault="00945520">
      <w:pPr>
        <w:jc w:val="both"/>
        <w:rPr>
          <w:snapToGrid w:val="0"/>
          <w:sz w:val="16"/>
          <w:szCs w:val="16"/>
        </w:rPr>
      </w:pPr>
    </w:p>
    <w:p w14:paraId="589E27C1" w14:textId="77777777" w:rsidR="00945520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che risultano esposte nel rendiconto esaminato le seguenti voci di spesa: </w:t>
      </w:r>
    </w:p>
    <w:p w14:paraId="4667FAC5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14:paraId="1E0C2160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 xml:space="preserve">oce A – Erogazione della formazione: 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52691021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Voce</w:t>
      </w:r>
      <w:r w:rsidR="00945520">
        <w:rPr>
          <w:snapToGrid w:val="0"/>
          <w:sz w:val="24"/>
          <w:szCs w:val="24"/>
        </w:rPr>
        <w:t xml:space="preserve"> B – Costo del personale in formazi</w:t>
      </w:r>
      <w:r>
        <w:rPr>
          <w:snapToGrid w:val="0"/>
          <w:sz w:val="24"/>
          <w:szCs w:val="24"/>
        </w:rPr>
        <w:t>one</w:t>
      </w:r>
      <w:r w:rsidR="000A72D5">
        <w:rPr>
          <w:snapToGrid w:val="0"/>
          <w:sz w:val="24"/>
          <w:szCs w:val="24"/>
        </w:rPr>
        <w:t>:</w:t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  <w:t>Euro</w:t>
      </w:r>
      <w:r w:rsidR="000A72D5">
        <w:rPr>
          <w:snapToGrid w:val="0"/>
          <w:sz w:val="24"/>
          <w:szCs w:val="24"/>
        </w:rPr>
        <w:tab/>
        <w:t>_____________________</w:t>
      </w:r>
    </w:p>
    <w:p w14:paraId="239C9AEE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C – Attività preparatorie e di accompagnamento</w:t>
      </w:r>
      <w:r w:rsidR="006543E6">
        <w:rPr>
          <w:snapToGrid w:val="0"/>
          <w:sz w:val="24"/>
          <w:szCs w:val="24"/>
        </w:rPr>
        <w:t>:</w:t>
      </w:r>
      <w:r w:rsidR="00945520">
        <w:rPr>
          <w:snapToGrid w:val="0"/>
          <w:sz w:val="24"/>
          <w:szCs w:val="24"/>
        </w:rPr>
        <w:t xml:space="preserve"> </w:t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49F0673D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D – Gestione del Piano: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26B573A4" w14:textId="77777777" w:rsidR="006543E6" w:rsidRDefault="006543E6">
      <w:pPr>
        <w:ind w:left="284"/>
        <w:jc w:val="both"/>
        <w:rPr>
          <w:snapToGrid w:val="0"/>
          <w:sz w:val="24"/>
          <w:szCs w:val="24"/>
        </w:rPr>
      </w:pPr>
    </w:p>
    <w:p w14:paraId="1A22244F" w14:textId="77777777" w:rsidR="00945520" w:rsidRDefault="00945520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Totale spese da rendiconto: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Euro</w:t>
      </w:r>
      <w:r>
        <w:rPr>
          <w:snapToGrid w:val="0"/>
          <w:sz w:val="24"/>
          <w:szCs w:val="24"/>
        </w:rPr>
        <w:tab/>
        <w:t>_____________________</w:t>
      </w:r>
    </w:p>
    <w:p w14:paraId="2AD7BA5A" w14:textId="77777777" w:rsidR="007A3353" w:rsidRPr="006A3158" w:rsidRDefault="007A3353">
      <w:pPr>
        <w:ind w:left="284"/>
        <w:jc w:val="both"/>
        <w:rPr>
          <w:snapToGrid w:val="0"/>
          <w:sz w:val="16"/>
          <w:szCs w:val="16"/>
        </w:rPr>
      </w:pPr>
    </w:p>
    <w:p w14:paraId="3114C565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43EDFCC5" w14:textId="77777777" w:rsidR="006B53BB" w:rsidRPr="009F1F8F" w:rsidRDefault="006B53BB" w:rsidP="006B53BB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che gli importi imputati alle voci di spesa A, C, D sono stati determinati in base ai costi </w:t>
      </w:r>
      <w:r w:rsidRPr="001D1CEA">
        <w:rPr>
          <w:rFonts w:asciiTheme="minorHAnsi" w:hAnsiTheme="minorHAnsi" w:cstheme="minorHAnsi"/>
          <w:snapToGrid w:val="0"/>
          <w:sz w:val="24"/>
          <w:szCs w:val="24"/>
        </w:rPr>
        <w:t>reali</w:t>
      </w:r>
      <w:r w:rsidRPr="009F1F8F">
        <w:rPr>
          <w:rFonts w:asciiTheme="minorHAnsi" w:hAnsiTheme="minorHAnsi" w:cstheme="minorHAnsi"/>
          <w:snapToGrid w:val="0"/>
          <w:sz w:val="24"/>
          <w:szCs w:val="24"/>
        </w:rPr>
        <w:t>, con le modalità stabilite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 xml:space="preserve"> per i piani del conto</w:t>
      </w:r>
      <w:r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>formazione. Di seguito vengono riportate le fatture oggetto di del</w:t>
      </w:r>
      <w:r>
        <w:rPr>
          <w:rFonts w:asciiTheme="minorHAnsi" w:hAnsiTheme="minorHAnsi" w:cstheme="minorHAnsi"/>
          <w:snapToGrid w:val="0"/>
          <w:sz w:val="24"/>
          <w:szCs w:val="24"/>
        </w:rPr>
        <w:t>eg</w:t>
      </w:r>
      <w:r w:rsidRPr="008A7915">
        <w:rPr>
          <w:rFonts w:asciiTheme="minorHAnsi" w:hAnsiTheme="minorHAnsi" w:cstheme="minorHAnsi"/>
          <w:snapToGrid w:val="0"/>
          <w:sz w:val="24"/>
          <w:szCs w:val="24"/>
        </w:rPr>
        <w:t>azione di pagamento</w:t>
      </w:r>
      <w:r>
        <w:rPr>
          <w:rFonts w:asciiTheme="minorHAnsi" w:hAnsiTheme="minorHAnsi" w:cstheme="minorHAnsi"/>
          <w:snapToGrid w:val="0"/>
          <w:sz w:val="24"/>
          <w:szCs w:val="24"/>
        </w:rPr>
        <w:t>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015"/>
        <w:gridCol w:w="1793"/>
        <w:gridCol w:w="2454"/>
        <w:gridCol w:w="1594"/>
      </w:tblGrid>
      <w:tr w:rsidR="006B53BB" w:rsidRPr="005A5C63" w14:paraId="181A8CE4" w14:textId="77777777" w:rsidTr="009E7682">
        <w:trPr>
          <w:trHeight w:val="289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EEEE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n.fattura</w:t>
            </w:r>
          </w:p>
        </w:tc>
        <w:tc>
          <w:tcPr>
            <w:tcW w:w="2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8E060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Data fattura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49A64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Oggetto della prestazione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3CE29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Importo imputato al rendiconto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E0F2" w14:textId="77777777" w:rsidR="006B53BB" w:rsidRPr="009F1F8F" w:rsidRDefault="006B53BB" w:rsidP="009E7682">
            <w:pPr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F1F8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Voce di spesa del rendiconto</w:t>
            </w:r>
          </w:p>
        </w:tc>
      </w:tr>
      <w:tr w:rsidR="006B53BB" w:rsidRPr="005A5C63" w14:paraId="28C79314" w14:textId="77777777" w:rsidTr="001D1CEA"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CCA9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5452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C154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90F3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A786" w14:textId="77777777" w:rsidR="006B53BB" w:rsidRPr="009F1F8F" w:rsidRDefault="006B53BB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7869" w:rsidRPr="005A5C63" w14:paraId="2F92824A" w14:textId="77777777" w:rsidTr="009E7682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2AF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0686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F915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4929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7C05" w14:textId="77777777" w:rsidR="00BF7869" w:rsidRPr="009F1F8F" w:rsidRDefault="00BF7869" w:rsidP="009E768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permEnd w:id="1502241493"/>
    </w:tbl>
    <w:p w14:paraId="15269F37" w14:textId="77777777" w:rsidR="00BF7869" w:rsidRPr="005C3C62" w:rsidRDefault="00BF7869" w:rsidP="001D1CEA">
      <w:pPr>
        <w:spacing w:after="120"/>
        <w:ind w:left="284"/>
        <w:jc w:val="both"/>
        <w:rPr>
          <w:snapToGrid w:val="0"/>
          <w:sz w:val="24"/>
          <w:szCs w:val="24"/>
        </w:rPr>
      </w:pPr>
    </w:p>
    <w:p w14:paraId="732346B7" w14:textId="58E4E62D" w:rsidR="00803833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permStart w:id="2128229585" w:edGrp="everyone"/>
      <w:r w:rsidRPr="00D84217">
        <w:rPr>
          <w:snapToGrid w:val="0"/>
          <w:sz w:val="24"/>
          <w:szCs w:val="24"/>
        </w:rPr>
        <w:t>che le spese relative all</w:t>
      </w:r>
      <w:r w:rsidR="001B322B">
        <w:rPr>
          <w:snapToGrid w:val="0"/>
          <w:sz w:val="24"/>
          <w:szCs w:val="24"/>
        </w:rPr>
        <w:t>a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>voce B</w:t>
      </w:r>
      <w:r w:rsidRPr="00D84217">
        <w:rPr>
          <w:snapToGrid w:val="0"/>
          <w:sz w:val="24"/>
          <w:szCs w:val="24"/>
        </w:rPr>
        <w:t xml:space="preserve"> sono state </w:t>
      </w:r>
      <w:r w:rsidR="001B322B">
        <w:rPr>
          <w:snapToGrid w:val="0"/>
          <w:sz w:val="24"/>
          <w:szCs w:val="24"/>
        </w:rPr>
        <w:t>rendicontate</w:t>
      </w:r>
      <w:r w:rsidRPr="00D84217">
        <w:rPr>
          <w:snapToGrid w:val="0"/>
          <w:sz w:val="24"/>
          <w:szCs w:val="24"/>
        </w:rPr>
        <w:t xml:space="preserve"> in base ai ‘</w:t>
      </w:r>
      <w:r w:rsidRPr="00D84217">
        <w:rPr>
          <w:i/>
          <w:snapToGrid w:val="0"/>
          <w:sz w:val="24"/>
          <w:szCs w:val="24"/>
        </w:rPr>
        <w:t>costi reali’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 xml:space="preserve">contabilizzati, sostenuti e documentati dall’Azienda secondo quanto </w:t>
      </w:r>
      <w:r w:rsidRPr="00D84217">
        <w:rPr>
          <w:snapToGrid w:val="0"/>
          <w:sz w:val="24"/>
          <w:szCs w:val="24"/>
        </w:rPr>
        <w:t>previst</w:t>
      </w:r>
      <w:r w:rsidR="001B322B">
        <w:rPr>
          <w:snapToGrid w:val="0"/>
          <w:sz w:val="24"/>
          <w:szCs w:val="24"/>
        </w:rPr>
        <w:t>o</w:t>
      </w:r>
      <w:r w:rsidRPr="00D84217">
        <w:rPr>
          <w:snapToGrid w:val="0"/>
          <w:sz w:val="24"/>
          <w:szCs w:val="24"/>
        </w:rPr>
        <w:t xml:space="preserve"> dall’art. </w:t>
      </w:r>
      <w:r w:rsidR="001B322B">
        <w:rPr>
          <w:snapToGrid w:val="0"/>
          <w:sz w:val="24"/>
          <w:szCs w:val="24"/>
        </w:rPr>
        <w:t>6</w:t>
      </w:r>
      <w:r w:rsidRPr="00D84217">
        <w:rPr>
          <w:snapToGrid w:val="0"/>
          <w:sz w:val="24"/>
          <w:szCs w:val="24"/>
        </w:rPr>
        <w:t xml:space="preserve">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dalle </w:t>
      </w:r>
      <w:r w:rsidRPr="00D84217">
        <w:rPr>
          <w:snapToGrid w:val="0"/>
          <w:sz w:val="24"/>
          <w:szCs w:val="24"/>
        </w:rPr>
        <w:t>”</w:t>
      </w:r>
      <w:r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>”</w:t>
      </w:r>
      <w:r w:rsidR="001B322B">
        <w:rPr>
          <w:snapToGrid w:val="0"/>
          <w:sz w:val="24"/>
          <w:szCs w:val="24"/>
        </w:rPr>
        <w:t xml:space="preserve">, </w:t>
      </w:r>
      <w:r w:rsidRPr="00803833">
        <w:rPr>
          <w:i/>
          <w:snapToGrid w:val="0"/>
          <w:sz w:val="24"/>
          <w:szCs w:val="24"/>
        </w:rPr>
        <w:t xml:space="preserve">Allegato n. </w:t>
      </w:r>
      <w:r w:rsidR="00890FF5">
        <w:rPr>
          <w:i/>
          <w:snapToGrid w:val="0"/>
          <w:sz w:val="24"/>
          <w:szCs w:val="24"/>
        </w:rPr>
        <w:t>2</w:t>
      </w:r>
      <w:r w:rsidRPr="00803833">
        <w:rPr>
          <w:i/>
          <w:snapToGrid w:val="0"/>
          <w:sz w:val="24"/>
          <w:szCs w:val="24"/>
        </w:rPr>
        <w:t xml:space="preserve"> dell’Avviso</w:t>
      </w:r>
      <w:r w:rsidR="001B322B">
        <w:rPr>
          <w:snapToGrid w:val="0"/>
          <w:sz w:val="24"/>
          <w:szCs w:val="24"/>
        </w:rPr>
        <w:t xml:space="preserve"> </w:t>
      </w:r>
      <w:r w:rsidR="001B322B"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</w:t>
      </w:r>
      <w:r w:rsidR="001B322B" w:rsidRPr="002D19CA">
        <w:rPr>
          <w:i/>
          <w:snapToGrid w:val="0"/>
          <w:sz w:val="24"/>
          <w:szCs w:val="24"/>
          <w:highlight w:val="yellow"/>
        </w:rPr>
        <w:t xml:space="preserve"> il punto se </w:t>
      </w:r>
      <w:r w:rsidR="001B322B" w:rsidRPr="002D19CA">
        <w:rPr>
          <w:i/>
          <w:snapToGrid w:val="0"/>
          <w:sz w:val="24"/>
          <w:szCs w:val="24"/>
          <w:highlight w:val="yellow"/>
        </w:rPr>
        <w:lastRenderedPageBreak/>
        <w:t>non vi sono spese rendicontate per la voce B: le spese per la voce B possono essere inserite solo se al Piano ha partecipato almeno un’azienda che applica il Reg. UE n. 651/2014);</w:t>
      </w:r>
    </w:p>
    <w:permEnd w:id="2128229585"/>
    <w:p w14:paraId="2B5CDF2E" w14:textId="77777777" w:rsidR="001B322B" w:rsidRDefault="001B322B" w:rsidP="00803833">
      <w:pPr>
        <w:jc w:val="center"/>
        <w:rPr>
          <w:rFonts w:cs="Tahoma"/>
          <w:snapToGrid w:val="0"/>
          <w:sz w:val="24"/>
          <w:szCs w:val="24"/>
        </w:rPr>
      </w:pPr>
    </w:p>
    <w:p w14:paraId="24EAB590" w14:textId="77777777" w:rsidR="00803833" w:rsidRPr="0069249F" w:rsidRDefault="00803833" w:rsidP="00803833">
      <w:pPr>
        <w:jc w:val="center"/>
        <w:rPr>
          <w:rFonts w:cs="Tahoma"/>
          <w:snapToGrid w:val="0"/>
          <w:sz w:val="24"/>
          <w:szCs w:val="24"/>
        </w:rPr>
      </w:pPr>
      <w:r w:rsidRPr="0069249F">
        <w:rPr>
          <w:rFonts w:cs="Tahoma"/>
          <w:snapToGrid w:val="0"/>
          <w:sz w:val="24"/>
          <w:szCs w:val="24"/>
        </w:rPr>
        <w:t>ATTESTA</w:t>
      </w:r>
    </w:p>
    <w:p w14:paraId="5B442496" w14:textId="77777777" w:rsidR="00803833" w:rsidRPr="0069249F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1B322B">
        <w:rPr>
          <w:snapToGrid w:val="0"/>
          <w:sz w:val="24"/>
          <w:szCs w:val="24"/>
          <w:u w:val="single"/>
        </w:rPr>
        <w:t>di aver esaminato</w:t>
      </w:r>
      <w:r w:rsidRPr="0069249F">
        <w:rPr>
          <w:snapToGrid w:val="0"/>
          <w:sz w:val="24"/>
          <w:szCs w:val="24"/>
        </w:rPr>
        <w:t>:</w:t>
      </w:r>
    </w:p>
    <w:p w14:paraId="603C6F13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97E0AEA" w14:textId="77777777" w:rsidR="00181303" w:rsidRPr="009E1CEF" w:rsidRDefault="00181303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799343776" w:edGrp="everyone"/>
      <w:r w:rsidRPr="008F6370">
        <w:rPr>
          <w:snapToGrid w:val="0"/>
          <w:sz w:val="24"/>
          <w:szCs w:val="24"/>
        </w:rPr>
        <w:t xml:space="preserve">la documentazione in originale a supporto dei dati di monitoraggio caricati nel Sistema Informatico di Fondimpresa, </w:t>
      </w:r>
      <w:r>
        <w:rPr>
          <w:snapToGrid w:val="0"/>
          <w:sz w:val="24"/>
          <w:szCs w:val="24"/>
        </w:rPr>
        <w:t xml:space="preserve">con particolare riferimento </w:t>
      </w:r>
      <w:r w:rsidRPr="00C32B68">
        <w:rPr>
          <w:i/>
          <w:snapToGrid w:val="0"/>
          <w:sz w:val="24"/>
          <w:szCs w:val="24"/>
        </w:rPr>
        <w:t>ai registri delle presenze e ai fogli firma, all’accordo di condivisione del Piano</w:t>
      </w:r>
      <w:r>
        <w:rPr>
          <w:snapToGrid w:val="0"/>
          <w:sz w:val="24"/>
          <w:szCs w:val="24"/>
        </w:rPr>
        <w:t xml:space="preserve">, </w:t>
      </w:r>
      <w:r w:rsidRPr="00C32B68">
        <w:rPr>
          <w:i/>
          <w:snapToGrid w:val="0"/>
          <w:sz w:val="24"/>
          <w:szCs w:val="24"/>
        </w:rPr>
        <w:t>al mandato collettivo con procura all’incasso</w:t>
      </w:r>
      <w:r>
        <w:rPr>
          <w:snapToGrid w:val="0"/>
          <w:sz w:val="24"/>
          <w:szCs w:val="24"/>
        </w:rPr>
        <w:t xml:space="preserve"> </w:t>
      </w:r>
      <w:r w:rsidRPr="005E78E2">
        <w:rPr>
          <w:snapToGrid w:val="0"/>
          <w:sz w:val="24"/>
          <w:szCs w:val="24"/>
          <w:highlight w:val="yellow"/>
        </w:rPr>
        <w:t>(</w:t>
      </w:r>
      <w:r w:rsidR="005E78E2">
        <w:rPr>
          <w:i/>
          <w:snapToGrid w:val="0"/>
          <w:sz w:val="24"/>
          <w:szCs w:val="24"/>
          <w:highlight w:val="yellow"/>
        </w:rPr>
        <w:t xml:space="preserve">solo </w:t>
      </w:r>
      <w:r w:rsidRPr="005E78E2">
        <w:rPr>
          <w:i/>
          <w:snapToGrid w:val="0"/>
          <w:sz w:val="24"/>
          <w:szCs w:val="24"/>
          <w:highlight w:val="yellow"/>
        </w:rPr>
        <w:t>in caso di Piano interaziendale)</w:t>
      </w:r>
      <w:permEnd w:id="799343776"/>
      <w:r w:rsidRPr="0001638C">
        <w:rPr>
          <w:i/>
          <w:snapToGrid w:val="0"/>
          <w:sz w:val="24"/>
          <w:szCs w:val="24"/>
        </w:rPr>
        <w:t>;</w:t>
      </w:r>
    </w:p>
    <w:p w14:paraId="437572C6" w14:textId="77777777" w:rsidR="009E1CEF" w:rsidRDefault="009E1CEF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7763A2">
        <w:rPr>
          <w:snapToGrid w:val="0"/>
          <w:sz w:val="24"/>
          <w:szCs w:val="24"/>
        </w:rPr>
        <w:t>il Formulario del Piano Formativo con i documenti allegati sottoscritti in originale, e la loro rispondenza ai dati caricati nel Sistema Informatico di Fondimpresa;</w:t>
      </w:r>
    </w:p>
    <w:p w14:paraId="359B1D94" w14:textId="12DBAC95" w:rsidR="000B27D4" w:rsidRPr="0080330D" w:rsidRDefault="000B27D4" w:rsidP="000B27D4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1D1CEA">
        <w:rPr>
          <w:snapToGrid w:val="0"/>
          <w:sz w:val="24"/>
          <w:szCs w:val="24"/>
        </w:rPr>
        <w:t>la documentazione contabile - amministrativa in originale relativa alle voci di spesa A-C-D a supporto dei dati di rendicontazione caricati nel Sistema Informatico di Fondimpresa;</w:t>
      </w:r>
    </w:p>
    <w:p w14:paraId="0BC0DF83" w14:textId="77777777" w:rsidR="00890FF5" w:rsidRPr="005C3C62" w:rsidRDefault="009E1CEF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497167773" w:edGrp="everyone"/>
      <w:r w:rsidRPr="00BE6CF5">
        <w:rPr>
          <w:snapToGrid w:val="0"/>
          <w:sz w:val="24"/>
          <w:szCs w:val="24"/>
        </w:rPr>
        <w:t xml:space="preserve">la documentazione contabile - amministrativa in originale </w:t>
      </w:r>
      <w:r w:rsidR="005E78E2" w:rsidRPr="00BE6CF5">
        <w:rPr>
          <w:snapToGrid w:val="0"/>
          <w:sz w:val="24"/>
          <w:szCs w:val="24"/>
        </w:rPr>
        <w:t xml:space="preserve">per </w:t>
      </w:r>
      <w:r w:rsidR="001B322B" w:rsidRPr="00BE6CF5">
        <w:rPr>
          <w:snapToGrid w:val="0"/>
          <w:sz w:val="24"/>
          <w:szCs w:val="24"/>
        </w:rPr>
        <w:t>la</w:t>
      </w:r>
      <w:r w:rsidR="005E78E2" w:rsidRPr="00BE6CF5">
        <w:rPr>
          <w:snapToGrid w:val="0"/>
          <w:sz w:val="24"/>
          <w:szCs w:val="24"/>
        </w:rPr>
        <w:t xml:space="preserve"> voc</w:t>
      </w:r>
      <w:r w:rsidR="001B322B" w:rsidRPr="00BE6CF5">
        <w:rPr>
          <w:snapToGrid w:val="0"/>
          <w:sz w:val="24"/>
          <w:szCs w:val="24"/>
        </w:rPr>
        <w:t>e di spesa B</w:t>
      </w:r>
      <w:r w:rsidR="005E78E2" w:rsidRPr="00BE6CF5">
        <w:rPr>
          <w:snapToGrid w:val="0"/>
          <w:sz w:val="24"/>
          <w:szCs w:val="24"/>
        </w:rPr>
        <w:t xml:space="preserve"> </w:t>
      </w:r>
      <w:r w:rsidR="001B322B" w:rsidRPr="00BE6CF5">
        <w:rPr>
          <w:snapToGrid w:val="0"/>
          <w:sz w:val="24"/>
          <w:szCs w:val="24"/>
        </w:rPr>
        <w:t>(apporto privato dell’Azienda)</w:t>
      </w:r>
      <w:r w:rsidR="00803833" w:rsidRPr="00BE6CF5">
        <w:rPr>
          <w:snapToGrid w:val="0"/>
          <w:sz w:val="24"/>
          <w:szCs w:val="24"/>
        </w:rPr>
        <w:t xml:space="preserve"> </w:t>
      </w:r>
      <w:r w:rsidRPr="00BE6CF5">
        <w:rPr>
          <w:snapToGrid w:val="0"/>
          <w:sz w:val="24"/>
          <w:szCs w:val="24"/>
        </w:rPr>
        <w:t>a supporto dei dati di rendicontazione caricati nel Sis</w:t>
      </w:r>
      <w:r w:rsidR="00A26170" w:rsidRPr="00BE6CF5">
        <w:rPr>
          <w:snapToGrid w:val="0"/>
          <w:sz w:val="24"/>
          <w:szCs w:val="24"/>
        </w:rPr>
        <w:t>tema Informatico di Fondimpresa</w:t>
      </w:r>
      <w:r w:rsidR="00890FF5">
        <w:rPr>
          <w:snapToGrid w:val="0"/>
          <w:sz w:val="24"/>
          <w:szCs w:val="24"/>
        </w:rPr>
        <w:t xml:space="preserve"> </w:t>
      </w:r>
      <w:r w:rsidR="00890FF5" w:rsidRPr="00890FF5">
        <w:rPr>
          <w:i/>
          <w:snapToGrid w:val="0"/>
          <w:sz w:val="24"/>
          <w:szCs w:val="24"/>
          <w:highlight w:val="yellow"/>
        </w:rPr>
        <w:t>(eliminare il punto se non vi sono spese rendicontate per la voce B)</w:t>
      </w:r>
      <w:r w:rsidR="00890FF5" w:rsidRPr="00890FF5">
        <w:rPr>
          <w:snapToGrid w:val="0"/>
          <w:sz w:val="24"/>
          <w:szCs w:val="24"/>
        </w:rPr>
        <w:t>;</w:t>
      </w:r>
    </w:p>
    <w:p w14:paraId="014B664E" w14:textId="3FA19615" w:rsidR="00181303" w:rsidRDefault="00181303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BE6CF5">
        <w:rPr>
          <w:snapToGrid w:val="0"/>
          <w:sz w:val="24"/>
          <w:szCs w:val="24"/>
        </w:rPr>
        <w:t>l’autocertificazione sottoscritta da</w:t>
      </w:r>
      <w:r w:rsidR="00A26170" w:rsidRPr="00BE6CF5">
        <w:rPr>
          <w:snapToGrid w:val="0"/>
          <w:sz w:val="24"/>
          <w:szCs w:val="24"/>
        </w:rPr>
        <w:t>l</w:t>
      </w:r>
      <w:r w:rsidRPr="00BE6CF5">
        <w:rPr>
          <w:snapToGrid w:val="0"/>
          <w:sz w:val="24"/>
          <w:szCs w:val="24"/>
        </w:rPr>
        <w:t xml:space="preserve"> legale rappresentante dell’Azienda titolare del Piano/Azienda </w:t>
      </w:r>
      <w:r w:rsidR="00A26170" w:rsidRPr="00BE6CF5">
        <w:rPr>
          <w:snapToGrid w:val="0"/>
          <w:sz w:val="24"/>
          <w:szCs w:val="24"/>
        </w:rPr>
        <w:t>(</w:t>
      </w:r>
      <w:r w:rsidRPr="00BE6CF5">
        <w:rPr>
          <w:snapToGrid w:val="0"/>
          <w:sz w:val="24"/>
          <w:szCs w:val="24"/>
        </w:rPr>
        <w:t xml:space="preserve">aggregante-mandataria </w:t>
      </w:r>
      <w:r w:rsidR="00A26170" w:rsidRPr="00BE6CF5">
        <w:rPr>
          <w:snapToGrid w:val="0"/>
          <w:sz w:val="24"/>
          <w:szCs w:val="24"/>
        </w:rPr>
        <w:t xml:space="preserve">in caso di Piano interaziendale) </w:t>
      </w:r>
      <w:r w:rsidRPr="00BE6CF5">
        <w:rPr>
          <w:snapToGrid w:val="0"/>
          <w:sz w:val="24"/>
          <w:szCs w:val="24"/>
        </w:rPr>
        <w:t xml:space="preserve">………………. </w:t>
      </w:r>
      <w:r w:rsidR="00A26170" w:rsidRPr="00BE6CF5">
        <w:rPr>
          <w:snapToGrid w:val="0"/>
          <w:sz w:val="24"/>
          <w:szCs w:val="24"/>
        </w:rPr>
        <w:t>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</w:t>
      </w:r>
      <w:r w:rsidRPr="00BE6CF5">
        <w:rPr>
          <w:snapToGrid w:val="0"/>
          <w:sz w:val="24"/>
          <w:szCs w:val="24"/>
        </w:rPr>
        <w:t>redatta secondo lo schema previsto da Fondimpresa</w:t>
      </w:r>
      <w:r w:rsidR="009E1CEF" w:rsidRPr="00BE6CF5">
        <w:rPr>
          <w:snapToGrid w:val="0"/>
          <w:sz w:val="24"/>
          <w:szCs w:val="24"/>
        </w:rPr>
        <w:t xml:space="preserve"> (modello </w:t>
      </w:r>
      <w:r w:rsidR="001A6DD6" w:rsidRPr="00BE6CF5">
        <w:rPr>
          <w:snapToGrid w:val="0"/>
          <w:sz w:val="24"/>
          <w:szCs w:val="24"/>
        </w:rPr>
        <w:t>4</w:t>
      </w:r>
      <w:r w:rsidR="00DF24D1" w:rsidRPr="00BE6CF5">
        <w:rPr>
          <w:snapToGrid w:val="0"/>
          <w:sz w:val="24"/>
          <w:szCs w:val="24"/>
        </w:rPr>
        <w:t xml:space="preserve">.1 </w:t>
      </w:r>
      <w:r w:rsidR="009E1CEF" w:rsidRPr="00BE6CF5">
        <w:rPr>
          <w:snapToGrid w:val="0"/>
          <w:sz w:val="24"/>
          <w:szCs w:val="24"/>
        </w:rPr>
        <w:t>dell</w:t>
      </w:r>
      <w:r w:rsidR="00DF24D1" w:rsidRPr="00BE6CF5">
        <w:rPr>
          <w:snapToGrid w:val="0"/>
          <w:sz w:val="24"/>
          <w:szCs w:val="24"/>
        </w:rPr>
        <w:t>e</w:t>
      </w:r>
      <w:r w:rsidR="009E1CEF" w:rsidRPr="00BE6CF5">
        <w:rPr>
          <w:snapToGrid w:val="0"/>
          <w:sz w:val="24"/>
          <w:szCs w:val="24"/>
        </w:rPr>
        <w:t xml:space="preserve"> </w:t>
      </w:r>
      <w:r w:rsidR="00DF24D1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9E1CEF" w:rsidRPr="00BE6CF5">
        <w:rPr>
          <w:snapToGrid w:val="0"/>
          <w:sz w:val="24"/>
          <w:szCs w:val="24"/>
        </w:rPr>
        <w:t>)</w:t>
      </w:r>
      <w:r w:rsidR="00DF24D1" w:rsidRPr="00BE6CF5">
        <w:rPr>
          <w:snapToGrid w:val="0"/>
          <w:sz w:val="24"/>
          <w:szCs w:val="24"/>
        </w:rPr>
        <w:t>;</w:t>
      </w:r>
      <w:r w:rsidRPr="00BE6CF5">
        <w:rPr>
          <w:snapToGrid w:val="0"/>
          <w:sz w:val="24"/>
          <w:szCs w:val="24"/>
        </w:rPr>
        <w:t xml:space="preserve"> </w:t>
      </w:r>
    </w:p>
    <w:permEnd w:id="497167773"/>
    <w:p w14:paraId="44A07D47" w14:textId="78BBF4EA" w:rsidR="00A26170" w:rsidRPr="00A26170" w:rsidRDefault="00BE6CF5" w:rsidP="00BE6CF5">
      <w:pPr>
        <w:ind w:left="641" w:hanging="357"/>
        <w:jc w:val="both"/>
        <w:rPr>
          <w:snapToGrid w:val="0"/>
          <w:sz w:val="24"/>
          <w:szCs w:val="24"/>
          <w:highlight w:val="green"/>
        </w:rPr>
      </w:pPr>
      <w:r w:rsidRPr="00BE6CF5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ab/>
      </w:r>
      <w:permStart w:id="1323047468" w:edGrp="everyone"/>
      <w:r w:rsidR="00A26170" w:rsidRPr="00BE6CF5">
        <w:rPr>
          <w:snapToGrid w:val="0"/>
          <w:sz w:val="24"/>
          <w:szCs w:val="24"/>
        </w:rPr>
        <w:t>la/e autocertificazione/i sottoscritta/e dal/i legale/i rappresentante/i della/e Azienda/e titolare /del Piano/Azienda aggregate-mandanti ………………. 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redatta/e secondo lo schema previsto da Fondimpresa (modello 4.2 delle </w:t>
      </w:r>
      <w:r w:rsidR="00A26170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A26170" w:rsidRPr="00BE6CF5">
        <w:rPr>
          <w:snapToGrid w:val="0"/>
          <w:sz w:val="24"/>
          <w:szCs w:val="24"/>
        </w:rPr>
        <w:t xml:space="preserve">) </w:t>
      </w:r>
      <w:r w:rsidR="00A26170" w:rsidRPr="005E78E2">
        <w:rPr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 il punto se il</w:t>
      </w:r>
      <w:r w:rsidR="00A26170" w:rsidRPr="005E78E2">
        <w:rPr>
          <w:i/>
          <w:snapToGrid w:val="0"/>
          <w:sz w:val="24"/>
          <w:szCs w:val="24"/>
          <w:highlight w:val="yellow"/>
        </w:rPr>
        <w:t xml:space="preserve"> Piano </w:t>
      </w:r>
      <w:r w:rsidR="00A26170">
        <w:rPr>
          <w:i/>
          <w:snapToGrid w:val="0"/>
          <w:sz w:val="24"/>
          <w:szCs w:val="24"/>
          <w:highlight w:val="yellow"/>
        </w:rPr>
        <w:t xml:space="preserve">non è </w:t>
      </w:r>
      <w:r w:rsidR="00A26170" w:rsidRPr="005E78E2">
        <w:rPr>
          <w:i/>
          <w:snapToGrid w:val="0"/>
          <w:sz w:val="24"/>
          <w:szCs w:val="24"/>
          <w:highlight w:val="yellow"/>
        </w:rPr>
        <w:t>interaziendale)</w:t>
      </w:r>
      <w:r w:rsidR="00A26170">
        <w:rPr>
          <w:i/>
          <w:snapToGrid w:val="0"/>
          <w:sz w:val="24"/>
          <w:szCs w:val="24"/>
          <w:highlight w:val="yellow"/>
        </w:rPr>
        <w:t>;</w:t>
      </w:r>
      <w:permEnd w:id="1323047468"/>
      <w:r w:rsidR="00A26170" w:rsidRPr="00A26170">
        <w:rPr>
          <w:snapToGrid w:val="0"/>
          <w:sz w:val="24"/>
          <w:szCs w:val="24"/>
          <w:highlight w:val="green"/>
        </w:rPr>
        <w:t xml:space="preserve"> </w:t>
      </w:r>
    </w:p>
    <w:p w14:paraId="5BF2D673" w14:textId="77777777" w:rsidR="00A26170" w:rsidRPr="008F6370" w:rsidRDefault="00A26170" w:rsidP="00A26170">
      <w:pPr>
        <w:ind w:left="641"/>
        <w:jc w:val="both"/>
        <w:rPr>
          <w:snapToGrid w:val="0"/>
          <w:sz w:val="24"/>
          <w:szCs w:val="24"/>
        </w:rPr>
      </w:pPr>
    </w:p>
    <w:p w14:paraId="0E19CDED" w14:textId="77777777" w:rsidR="00AF4C69" w:rsidRDefault="00AF4C69" w:rsidP="00AF4C69">
      <w:pPr>
        <w:ind w:left="426" w:hanging="425"/>
        <w:jc w:val="center"/>
        <w:rPr>
          <w:i/>
          <w:snapToGrid w:val="0"/>
          <w:sz w:val="24"/>
          <w:szCs w:val="24"/>
          <w:highlight w:val="yellow"/>
        </w:rPr>
      </w:pPr>
    </w:p>
    <w:p w14:paraId="0EFDAFE7" w14:textId="77777777" w:rsidR="00262FBC" w:rsidRPr="00181303" w:rsidRDefault="00262FBC" w:rsidP="00181303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181303">
        <w:rPr>
          <w:snapToGrid w:val="0"/>
          <w:sz w:val="24"/>
          <w:szCs w:val="24"/>
          <w:u w:val="single"/>
        </w:rPr>
        <w:t xml:space="preserve">di </w:t>
      </w:r>
      <w:r w:rsidR="00DF24D1">
        <w:rPr>
          <w:snapToGrid w:val="0"/>
          <w:sz w:val="24"/>
          <w:szCs w:val="24"/>
          <w:u w:val="single"/>
        </w:rPr>
        <w:t xml:space="preserve">aver </w:t>
      </w:r>
      <w:r w:rsidRPr="00181303">
        <w:rPr>
          <w:snapToGrid w:val="0"/>
          <w:sz w:val="24"/>
          <w:szCs w:val="24"/>
          <w:u w:val="single"/>
        </w:rPr>
        <w:t>verifica</w:t>
      </w:r>
      <w:r w:rsidR="00DF24D1">
        <w:rPr>
          <w:snapToGrid w:val="0"/>
          <w:sz w:val="24"/>
          <w:szCs w:val="24"/>
          <w:u w:val="single"/>
        </w:rPr>
        <w:t>to</w:t>
      </w:r>
      <w:r w:rsidRPr="00181303">
        <w:rPr>
          <w:snapToGrid w:val="0"/>
          <w:sz w:val="24"/>
          <w:szCs w:val="24"/>
          <w:u w:val="single"/>
        </w:rPr>
        <w:t>:</w:t>
      </w:r>
    </w:p>
    <w:p w14:paraId="3551EA3D" w14:textId="77777777" w:rsidR="00945520" w:rsidRDefault="00945520" w:rsidP="00287A51">
      <w:pPr>
        <w:spacing w:line="260" w:lineRule="exact"/>
        <w:jc w:val="both"/>
        <w:rPr>
          <w:snapToGrid w:val="0"/>
          <w:sz w:val="24"/>
          <w:szCs w:val="24"/>
        </w:rPr>
      </w:pPr>
    </w:p>
    <w:p w14:paraId="2293FE47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A) </w:t>
      </w:r>
      <w:r w:rsidRPr="00A03107">
        <w:rPr>
          <w:i/>
          <w:snapToGrid w:val="0"/>
          <w:sz w:val="24"/>
          <w:szCs w:val="24"/>
        </w:rPr>
        <w:t>La conformità agli originali</w:t>
      </w:r>
      <w:r w:rsidRPr="0069249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sottoscritti </w:t>
      </w:r>
      <w:r w:rsidRPr="0069249F">
        <w:rPr>
          <w:snapToGrid w:val="0"/>
          <w:sz w:val="24"/>
          <w:szCs w:val="24"/>
        </w:rPr>
        <w:t>in formato cartaceo</w:t>
      </w:r>
      <w:r>
        <w:rPr>
          <w:snapToGrid w:val="0"/>
          <w:sz w:val="24"/>
          <w:szCs w:val="24"/>
        </w:rPr>
        <w:t>,</w:t>
      </w:r>
      <w:r w:rsidRPr="0069249F">
        <w:rPr>
          <w:snapToGrid w:val="0"/>
          <w:sz w:val="24"/>
          <w:szCs w:val="24"/>
        </w:rPr>
        <w:t xml:space="preserve"> in possesso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 w:rsidRPr="00803833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>de</w:t>
      </w:r>
      <w:r w:rsidRPr="0069249F">
        <w:rPr>
          <w:snapToGrid w:val="0"/>
          <w:sz w:val="24"/>
          <w:szCs w:val="24"/>
        </w:rPr>
        <w:t>i documenti relativi all</w:t>
      </w:r>
      <w:r w:rsidR="005E78E2">
        <w:rPr>
          <w:snapToGrid w:val="0"/>
          <w:sz w:val="24"/>
          <w:szCs w:val="24"/>
        </w:rPr>
        <w:t>a presentazione</w:t>
      </w:r>
      <w:r w:rsidR="00CE6E8E">
        <w:rPr>
          <w:snapToGrid w:val="0"/>
          <w:sz w:val="24"/>
          <w:szCs w:val="24"/>
        </w:rPr>
        <w:t>,</w:t>
      </w:r>
      <w:r w:rsidR="005E78E2">
        <w:rPr>
          <w:snapToGrid w:val="0"/>
          <w:sz w:val="24"/>
          <w:szCs w:val="24"/>
        </w:rPr>
        <w:t xml:space="preserve"> all</w:t>
      </w:r>
      <w:r w:rsidRPr="0069249F">
        <w:rPr>
          <w:snapToGrid w:val="0"/>
          <w:sz w:val="24"/>
          <w:szCs w:val="24"/>
        </w:rPr>
        <w:t xml:space="preserve">’attuazione </w:t>
      </w:r>
      <w:r w:rsidR="00CE6E8E">
        <w:rPr>
          <w:snapToGrid w:val="0"/>
          <w:sz w:val="24"/>
          <w:szCs w:val="24"/>
        </w:rPr>
        <w:t xml:space="preserve">e alla rendicontazione </w:t>
      </w:r>
      <w:r w:rsidRPr="0069249F">
        <w:rPr>
          <w:snapToGrid w:val="0"/>
          <w:sz w:val="24"/>
          <w:szCs w:val="24"/>
        </w:rPr>
        <w:t>del Piano inseriti nel Sistema Informatico di Fondimpresa</w:t>
      </w:r>
      <w:r w:rsidR="00CE6E8E">
        <w:rPr>
          <w:snapToGrid w:val="0"/>
          <w:sz w:val="24"/>
          <w:szCs w:val="24"/>
        </w:rPr>
        <w:t xml:space="preserve"> </w:t>
      </w:r>
      <w:r w:rsidR="00CE6E8E" w:rsidRPr="00F979F6">
        <w:rPr>
          <w:snapToGrid w:val="0"/>
          <w:sz w:val="24"/>
          <w:szCs w:val="24"/>
        </w:rPr>
        <w:t>o inviati al Fondo</w:t>
      </w:r>
      <w:r w:rsidR="00CE6E8E">
        <w:rPr>
          <w:snapToGrid w:val="0"/>
          <w:sz w:val="24"/>
          <w:szCs w:val="24"/>
        </w:rPr>
        <w:t xml:space="preserve"> in copia</w:t>
      </w:r>
      <w:r w:rsidR="00CE6E8E" w:rsidRPr="00F979F6">
        <w:rPr>
          <w:snapToGrid w:val="0"/>
          <w:sz w:val="24"/>
          <w:szCs w:val="24"/>
        </w:rPr>
        <w:t xml:space="preserve"> </w:t>
      </w:r>
      <w:r w:rsidR="00CE6E8E">
        <w:rPr>
          <w:snapToGrid w:val="0"/>
          <w:sz w:val="24"/>
          <w:szCs w:val="24"/>
        </w:rPr>
        <w:t>con altri mezzi di trasmissione</w:t>
      </w:r>
      <w:r>
        <w:rPr>
          <w:snapToGrid w:val="0"/>
          <w:sz w:val="24"/>
          <w:szCs w:val="24"/>
        </w:rPr>
        <w:t>.</w:t>
      </w:r>
    </w:p>
    <w:p w14:paraId="228EB4A6" w14:textId="77777777" w:rsidR="00181303" w:rsidRPr="00EF4BAF" w:rsidRDefault="00181303" w:rsidP="00181303">
      <w:pPr>
        <w:jc w:val="both"/>
        <w:rPr>
          <w:i/>
          <w:snapToGrid w:val="0"/>
          <w:sz w:val="24"/>
          <w:szCs w:val="24"/>
        </w:rPr>
      </w:pPr>
    </w:p>
    <w:p w14:paraId="57B50963" w14:textId="77777777" w:rsidR="00181303" w:rsidRPr="008F6370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B) </w:t>
      </w:r>
      <w:r>
        <w:rPr>
          <w:snapToGrid w:val="0"/>
          <w:sz w:val="24"/>
          <w:szCs w:val="24"/>
        </w:rPr>
        <w:t xml:space="preserve">La </w:t>
      </w:r>
      <w:r w:rsidRPr="00A03107">
        <w:rPr>
          <w:i/>
          <w:snapToGrid w:val="0"/>
          <w:sz w:val="24"/>
          <w:szCs w:val="24"/>
        </w:rPr>
        <w:t>rispondenza dei dati relativi alle azioni formative e ai lavoratori partecipanti</w:t>
      </w:r>
      <w:r>
        <w:rPr>
          <w:snapToGrid w:val="0"/>
          <w:sz w:val="24"/>
          <w:szCs w:val="24"/>
        </w:rPr>
        <w:t xml:space="preserve"> inseriti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>
        <w:rPr>
          <w:snapToGrid w:val="0"/>
          <w:sz w:val="24"/>
          <w:szCs w:val="24"/>
        </w:rPr>
        <w:t xml:space="preserve"> nel Sistema Informatico di Fondimpresa alle risultanze dei registri didattici e dei fogli firma recanti le sottoscrizioni originali dei docenti, del personale non docente e dei lavoratori partecipanti</w:t>
      </w:r>
      <w:r w:rsidRPr="007E4105">
        <w:rPr>
          <w:snapToGrid w:val="0"/>
          <w:sz w:val="24"/>
          <w:szCs w:val="24"/>
        </w:rPr>
        <w:t>.</w:t>
      </w:r>
    </w:p>
    <w:p w14:paraId="573606EF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4EB4F536" w14:textId="359A2EE4" w:rsidR="00DF24D1" w:rsidRPr="005C3C62" w:rsidRDefault="00181303" w:rsidP="00DF24D1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C) </w:t>
      </w:r>
      <w:r>
        <w:rPr>
          <w:i/>
          <w:snapToGrid w:val="0"/>
          <w:sz w:val="24"/>
          <w:szCs w:val="24"/>
        </w:rPr>
        <w:t xml:space="preserve">La partecipazione esclusiva </w:t>
      </w:r>
      <w:r w:rsidRPr="0001638C">
        <w:rPr>
          <w:i/>
          <w:snapToGrid w:val="0"/>
          <w:sz w:val="24"/>
          <w:szCs w:val="24"/>
        </w:rPr>
        <w:t>alle azioni formative del Piano</w:t>
      </w:r>
      <w:r w:rsidRPr="0001638C">
        <w:rPr>
          <w:snapToGrid w:val="0"/>
          <w:sz w:val="24"/>
          <w:szCs w:val="24"/>
        </w:rPr>
        <w:t xml:space="preserve"> di </w:t>
      </w:r>
      <w:r w:rsidR="00880EA7">
        <w:rPr>
          <w:snapToGrid w:val="0"/>
          <w:sz w:val="24"/>
          <w:szCs w:val="24"/>
        </w:rPr>
        <w:t>soggetti</w:t>
      </w:r>
      <w:r w:rsidRPr="0001638C">
        <w:rPr>
          <w:snapToGrid w:val="0"/>
          <w:sz w:val="24"/>
          <w:szCs w:val="24"/>
        </w:rPr>
        <w:t xml:space="preserve"> in possesso dei requisiti previsti </w:t>
      </w:r>
      <w:r w:rsidR="00DF24D1">
        <w:rPr>
          <w:snapToGrid w:val="0"/>
          <w:sz w:val="24"/>
          <w:szCs w:val="24"/>
        </w:rPr>
        <w:t>dall’</w:t>
      </w:r>
      <w:r w:rsidR="005E78E2" w:rsidRPr="0001638C">
        <w:rPr>
          <w:snapToGrid w:val="0"/>
          <w:sz w:val="24"/>
          <w:szCs w:val="24"/>
        </w:rPr>
        <w:t xml:space="preserve">Avviso n. </w:t>
      </w:r>
      <w:r w:rsidR="00DA55D9">
        <w:rPr>
          <w:snapToGrid w:val="0"/>
          <w:sz w:val="24"/>
          <w:szCs w:val="24"/>
        </w:rPr>
        <w:t>2/2024</w:t>
      </w:r>
      <w:r w:rsidR="00DF24D1">
        <w:rPr>
          <w:snapToGrid w:val="0"/>
          <w:sz w:val="24"/>
          <w:szCs w:val="24"/>
        </w:rPr>
        <w:t xml:space="preserve">, </w:t>
      </w:r>
      <w:r w:rsidR="00DF24D1" w:rsidRPr="005C3C62">
        <w:rPr>
          <w:snapToGrid w:val="0"/>
          <w:sz w:val="24"/>
          <w:szCs w:val="24"/>
        </w:rPr>
        <w:t xml:space="preserve">anche in relazione </w:t>
      </w:r>
      <w:r w:rsidR="00880EA7">
        <w:rPr>
          <w:snapToGrid w:val="0"/>
          <w:sz w:val="24"/>
          <w:szCs w:val="24"/>
        </w:rPr>
        <w:t>ai requisiti</w:t>
      </w:r>
      <w:r w:rsidR="00DF24D1" w:rsidRPr="005C3C62">
        <w:rPr>
          <w:snapToGrid w:val="0"/>
          <w:sz w:val="24"/>
          <w:szCs w:val="24"/>
        </w:rPr>
        <w:t xml:space="preserve"> richiesti per la/e azienda/e </w:t>
      </w:r>
      <w:r w:rsidR="00880EA7">
        <w:rPr>
          <w:snapToGrid w:val="0"/>
          <w:sz w:val="24"/>
          <w:szCs w:val="24"/>
        </w:rPr>
        <w:t>coinvolta/e</w:t>
      </w:r>
      <w:r w:rsidR="00DF24D1" w:rsidRPr="005C3C62">
        <w:rPr>
          <w:snapToGrid w:val="0"/>
          <w:sz w:val="24"/>
          <w:szCs w:val="24"/>
        </w:rPr>
        <w:t>.</w:t>
      </w:r>
    </w:p>
    <w:p w14:paraId="0F2FF229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7C2C957E" w14:textId="187DCD91" w:rsidR="006B53BB" w:rsidRPr="001D1CEA" w:rsidRDefault="00A17DFF" w:rsidP="006B53BB">
      <w:pPr>
        <w:spacing w:after="120"/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</w:t>
      </w:r>
      <w:r w:rsidRPr="00D84217">
        <w:rPr>
          <w:snapToGrid w:val="0"/>
          <w:sz w:val="24"/>
          <w:szCs w:val="24"/>
        </w:rPr>
        <w:t xml:space="preserve">) </w:t>
      </w:r>
      <w:r w:rsidR="006B53BB" w:rsidRPr="009F1F8F">
        <w:rPr>
          <w:rFonts w:asciiTheme="minorHAnsi" w:hAnsiTheme="minorHAnsi" w:cstheme="minorHAnsi"/>
          <w:i/>
          <w:snapToGrid w:val="0"/>
          <w:sz w:val="24"/>
          <w:szCs w:val="24"/>
        </w:rPr>
        <w:t>La corretta determinazione del totale rendicontato per il Piano</w:t>
      </w:r>
      <w:r w:rsidR="006B53BB"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 in base ai </w:t>
      </w:r>
      <w:r w:rsidR="006B53BB" w:rsidRPr="009F1F8F">
        <w:rPr>
          <w:rFonts w:asciiTheme="minorHAnsi" w:hAnsiTheme="minorHAnsi" w:cstheme="minorHAnsi"/>
          <w:i/>
          <w:snapToGrid w:val="0"/>
          <w:sz w:val="24"/>
          <w:szCs w:val="24"/>
        </w:rPr>
        <w:t>costi reali</w:t>
      </w:r>
      <w:r w:rsidR="006B53BB" w:rsidRPr="009F1F8F">
        <w:rPr>
          <w:rFonts w:asciiTheme="minorHAnsi" w:hAnsiTheme="minorHAnsi" w:cstheme="minorHAnsi"/>
          <w:snapToGrid w:val="0"/>
          <w:sz w:val="24"/>
          <w:szCs w:val="24"/>
        </w:rPr>
        <w:t xml:space="preserve"> previsti</w:t>
      </w:r>
      <w:r w:rsidR="006B53BB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6B53BB" w:rsidRPr="00E25ED7">
        <w:rPr>
          <w:rFonts w:asciiTheme="minorHAnsi" w:hAnsiTheme="minorHAnsi" w:cstheme="minorHAnsi"/>
          <w:snapToGrid w:val="0"/>
          <w:sz w:val="24"/>
          <w:szCs w:val="24"/>
        </w:rPr>
        <w:t>con le modalità stabilite</w:t>
      </w:r>
      <w:r w:rsidR="006B53BB" w:rsidRPr="005A5C63">
        <w:rPr>
          <w:rFonts w:asciiTheme="minorHAnsi" w:hAnsiTheme="minorHAnsi" w:cstheme="minorHAnsi"/>
          <w:snapToGrid w:val="0"/>
          <w:sz w:val="24"/>
          <w:szCs w:val="24"/>
        </w:rPr>
        <w:t xml:space="preserve"> per i piani del conto</w:t>
      </w:r>
      <w:r w:rsidR="006B53BB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6B53BB" w:rsidRPr="005A5C63">
        <w:rPr>
          <w:rFonts w:asciiTheme="minorHAnsi" w:hAnsiTheme="minorHAnsi" w:cstheme="minorHAnsi"/>
          <w:snapToGrid w:val="0"/>
          <w:sz w:val="24"/>
          <w:szCs w:val="24"/>
        </w:rPr>
        <w:t>formazione.</w:t>
      </w:r>
    </w:p>
    <w:p w14:paraId="1DABA42D" w14:textId="77777777" w:rsidR="00A17DFF" w:rsidRDefault="00A17DFF" w:rsidP="006B53BB">
      <w:pPr>
        <w:spacing w:after="120"/>
        <w:jc w:val="both"/>
        <w:rPr>
          <w:snapToGrid w:val="0"/>
          <w:sz w:val="24"/>
          <w:szCs w:val="24"/>
        </w:rPr>
      </w:pPr>
    </w:p>
    <w:p w14:paraId="5CC61F13" w14:textId="79C54957" w:rsidR="00CE6E8E" w:rsidRDefault="00CE6E8E" w:rsidP="00CE6E8E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E) </w:t>
      </w:r>
      <w:permStart w:id="1696759448" w:edGrp="everyone"/>
      <w:r w:rsidRPr="00F80FE7">
        <w:rPr>
          <w:i/>
          <w:snapToGrid w:val="0"/>
          <w:sz w:val="24"/>
          <w:szCs w:val="24"/>
        </w:rPr>
        <w:t>Il possesso di tutti i requisiti previsti dal Regolamento UE</w:t>
      </w:r>
      <w:r>
        <w:rPr>
          <w:snapToGrid w:val="0"/>
          <w:sz w:val="24"/>
          <w:szCs w:val="24"/>
        </w:rPr>
        <w:t xml:space="preserve">  ____________ </w:t>
      </w:r>
      <w:r w:rsidRPr="006A3158">
        <w:rPr>
          <w:i/>
          <w:snapToGrid w:val="0"/>
          <w:sz w:val="24"/>
          <w:szCs w:val="24"/>
        </w:rPr>
        <w:t>(indicare)</w:t>
      </w:r>
      <w:r>
        <w:rPr>
          <w:snapToGrid w:val="0"/>
          <w:sz w:val="24"/>
          <w:szCs w:val="24"/>
        </w:rPr>
        <w:t xml:space="preserve"> applicato dall’azienda beneficiaria ………………… in relazione al contributo aggiuntivo del Conto di Sistema </w:t>
      </w:r>
      <w:r>
        <w:rPr>
          <w:snapToGrid w:val="0"/>
          <w:sz w:val="24"/>
          <w:szCs w:val="24"/>
        </w:rPr>
        <w:lastRenderedPageBreak/>
        <w:t xml:space="preserve">richiesto a consuntivo e l’insussistenza del cumulo tra i finanziamenti concessi con 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altri  aiuti o agevolazioni per i medesimi costi ammissibili; </w:t>
      </w:r>
    </w:p>
    <w:p w14:paraId="37A2F5BE" w14:textId="77777777" w:rsidR="00CE6E8E" w:rsidRDefault="00CE6E8E" w:rsidP="00CE6E8E">
      <w:pPr>
        <w:jc w:val="center"/>
        <w:rPr>
          <w:i/>
          <w:snapToGrid w:val="0"/>
          <w:sz w:val="24"/>
          <w:szCs w:val="24"/>
        </w:rPr>
      </w:pPr>
      <w:r w:rsidRPr="00F979F6">
        <w:rPr>
          <w:i/>
          <w:snapToGrid w:val="0"/>
          <w:sz w:val="24"/>
          <w:szCs w:val="24"/>
          <w:highlight w:val="yellow"/>
        </w:rPr>
        <w:t xml:space="preserve">(in caso di </w:t>
      </w:r>
      <w:r w:rsidR="00A26170">
        <w:rPr>
          <w:i/>
          <w:snapToGrid w:val="0"/>
          <w:sz w:val="24"/>
          <w:szCs w:val="24"/>
          <w:highlight w:val="yellow"/>
        </w:rPr>
        <w:t>P</w:t>
      </w:r>
      <w:r w:rsidRPr="00F979F6">
        <w:rPr>
          <w:i/>
          <w:snapToGrid w:val="0"/>
          <w:sz w:val="24"/>
          <w:szCs w:val="24"/>
          <w:highlight w:val="yellow"/>
        </w:rPr>
        <w:t>iano interaziendale</w:t>
      </w:r>
      <w:r>
        <w:rPr>
          <w:i/>
          <w:snapToGrid w:val="0"/>
          <w:sz w:val="24"/>
          <w:szCs w:val="24"/>
          <w:highlight w:val="yellow"/>
        </w:rPr>
        <w:t xml:space="preserve"> l</w:t>
      </w:r>
      <w:r w:rsidR="002A6E3F">
        <w:rPr>
          <w:i/>
          <w:snapToGrid w:val="0"/>
          <w:sz w:val="24"/>
          <w:szCs w:val="24"/>
          <w:highlight w:val="yellow"/>
        </w:rPr>
        <w:t>e</w:t>
      </w:r>
      <w:r>
        <w:rPr>
          <w:i/>
          <w:snapToGrid w:val="0"/>
          <w:sz w:val="24"/>
          <w:szCs w:val="24"/>
          <w:highlight w:val="yellow"/>
        </w:rPr>
        <w:t xml:space="preserve"> attestazioni </w:t>
      </w:r>
      <w:r w:rsidR="002A6E3F">
        <w:rPr>
          <w:i/>
          <w:snapToGrid w:val="0"/>
          <w:sz w:val="24"/>
          <w:szCs w:val="24"/>
          <w:highlight w:val="yellow"/>
        </w:rPr>
        <w:t xml:space="preserve">sul possesso dei requisiti </w:t>
      </w:r>
      <w:r>
        <w:rPr>
          <w:i/>
          <w:snapToGrid w:val="0"/>
          <w:sz w:val="24"/>
          <w:szCs w:val="24"/>
          <w:highlight w:val="yellow"/>
        </w:rPr>
        <w:t>devono essere rese per ciascuna impresa partecipante)</w:t>
      </w:r>
      <w:r w:rsidRPr="00F979F6">
        <w:rPr>
          <w:i/>
          <w:snapToGrid w:val="0"/>
          <w:sz w:val="24"/>
          <w:szCs w:val="24"/>
          <w:highlight w:val="yellow"/>
        </w:rPr>
        <w:t>;</w:t>
      </w:r>
    </w:p>
    <w:permEnd w:id="1696759448"/>
    <w:p w14:paraId="01BA4BB3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</w:p>
    <w:p w14:paraId="62F6C50D" w14:textId="77777777" w:rsidR="00391FB8" w:rsidRPr="005C3C62" w:rsidRDefault="00CE6E8E" w:rsidP="00391FB8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</w:t>
      </w:r>
      <w:permStart w:id="1366972380" w:edGrp="everyone"/>
      <w:r w:rsidR="005E78E2">
        <w:rPr>
          <w:snapToGrid w:val="0"/>
          <w:sz w:val="24"/>
          <w:szCs w:val="24"/>
        </w:rPr>
        <w:t xml:space="preserve">) </w:t>
      </w:r>
      <w:r w:rsidR="00FA463E" w:rsidRPr="00F80FE7">
        <w:rPr>
          <w:i/>
          <w:snapToGrid w:val="0"/>
          <w:sz w:val="24"/>
          <w:szCs w:val="24"/>
        </w:rPr>
        <w:t>L</w:t>
      </w:r>
      <w:r w:rsidR="005E78E2" w:rsidRPr="00F80FE7">
        <w:rPr>
          <w:i/>
          <w:snapToGrid w:val="0"/>
          <w:sz w:val="24"/>
          <w:szCs w:val="24"/>
        </w:rPr>
        <w:t>a conformità alla normativa civilistica, fiscale, previdenziale ed assistenziale</w:t>
      </w:r>
      <w:r w:rsidR="005E78E2">
        <w:rPr>
          <w:snapToGrid w:val="0"/>
          <w:sz w:val="24"/>
          <w:szCs w:val="24"/>
        </w:rPr>
        <w:t xml:space="preserve"> </w:t>
      </w:r>
      <w:r w:rsidR="005E78E2" w:rsidRPr="00BE6CF5">
        <w:rPr>
          <w:snapToGrid w:val="0"/>
          <w:sz w:val="24"/>
          <w:szCs w:val="24"/>
        </w:rPr>
        <w:t xml:space="preserve">dei </w:t>
      </w:r>
      <w:r w:rsidR="00235EA1" w:rsidRPr="00BE6CF5">
        <w:rPr>
          <w:snapToGrid w:val="0"/>
          <w:sz w:val="24"/>
          <w:szCs w:val="24"/>
        </w:rPr>
        <w:t>costi e dei giustificativi di</w:t>
      </w:r>
      <w:r w:rsidR="005E78E2" w:rsidRPr="00BE6CF5">
        <w:rPr>
          <w:snapToGrid w:val="0"/>
          <w:sz w:val="24"/>
          <w:szCs w:val="24"/>
        </w:rPr>
        <w:t xml:space="preserve"> spesa</w:t>
      </w:r>
      <w:r w:rsidR="005E78E2">
        <w:rPr>
          <w:snapToGrid w:val="0"/>
          <w:sz w:val="24"/>
          <w:szCs w:val="24"/>
        </w:rPr>
        <w:t xml:space="preserve"> imputati </w:t>
      </w:r>
      <w:r w:rsidR="00A17DFF">
        <w:rPr>
          <w:snapToGrid w:val="0"/>
          <w:sz w:val="24"/>
          <w:szCs w:val="24"/>
        </w:rPr>
        <w:t>nel Rendiconto</w:t>
      </w:r>
      <w:r w:rsidR="00391FB8">
        <w:rPr>
          <w:snapToGrid w:val="0"/>
          <w:sz w:val="24"/>
          <w:szCs w:val="24"/>
        </w:rPr>
        <w:t xml:space="preserve"> per la voce B </w:t>
      </w:r>
      <w:r w:rsidR="00391FB8" w:rsidRPr="002D19CA">
        <w:rPr>
          <w:i/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</w:t>
      </w:r>
      <w:r w:rsidR="00391FB8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  <w:r w:rsidR="00391FB8" w:rsidRPr="002D19CA">
        <w:rPr>
          <w:snapToGrid w:val="0"/>
          <w:sz w:val="24"/>
          <w:szCs w:val="24"/>
          <w:highlight w:val="yellow"/>
        </w:rPr>
        <w:t>;</w:t>
      </w:r>
    </w:p>
    <w:p w14:paraId="2FF27851" w14:textId="77777777" w:rsidR="005E78E2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03FE77D2" w14:textId="0C3DDBE1" w:rsidR="00FA463E" w:rsidRDefault="00391FB8" w:rsidP="00250AA1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G</w:t>
      </w:r>
      <w:r w:rsidR="00FA463E" w:rsidRPr="00D84217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L</w:t>
      </w:r>
      <w:r w:rsidR="00FA463E" w:rsidRPr="00F80FE7">
        <w:rPr>
          <w:i/>
          <w:snapToGrid w:val="0"/>
          <w:sz w:val="24"/>
          <w:szCs w:val="24"/>
        </w:rPr>
        <w:t>a corrett</w:t>
      </w:r>
      <w:r w:rsidR="00CE6E8E" w:rsidRPr="00F80FE7">
        <w:rPr>
          <w:i/>
          <w:snapToGrid w:val="0"/>
          <w:sz w:val="24"/>
          <w:szCs w:val="24"/>
        </w:rPr>
        <w:t>a</w:t>
      </w:r>
      <w:r w:rsidR="00FA463E" w:rsidRPr="00F80FE7">
        <w:rPr>
          <w:i/>
          <w:snapToGrid w:val="0"/>
          <w:sz w:val="24"/>
          <w:szCs w:val="24"/>
        </w:rPr>
        <w:t xml:space="preserve"> imputazione </w:t>
      </w:r>
      <w:r w:rsidR="00CE6E8E" w:rsidRPr="00F80FE7">
        <w:rPr>
          <w:i/>
          <w:snapToGrid w:val="0"/>
          <w:sz w:val="24"/>
          <w:szCs w:val="24"/>
        </w:rPr>
        <w:t>ne</w:t>
      </w:r>
      <w:r w:rsidR="00FA463E" w:rsidRPr="00F80FE7">
        <w:rPr>
          <w:i/>
          <w:snapToGrid w:val="0"/>
          <w:sz w:val="24"/>
          <w:szCs w:val="24"/>
        </w:rPr>
        <w:t>l Rendiconto del costo del personale dipendente</w:t>
      </w:r>
      <w:r w:rsidR="00FA463E">
        <w:rPr>
          <w:snapToGrid w:val="0"/>
          <w:sz w:val="24"/>
          <w:szCs w:val="24"/>
        </w:rPr>
        <w:t xml:space="preserve"> che ha partecipato alla formazione</w:t>
      </w:r>
      <w:r w:rsidR="006614F1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 xml:space="preserve">riferito solo ad azioni formative valide e </w:t>
      </w:r>
      <w:r w:rsidR="00FA463E">
        <w:rPr>
          <w:snapToGrid w:val="0"/>
          <w:sz w:val="24"/>
          <w:szCs w:val="24"/>
        </w:rPr>
        <w:t>limitatamente alle ore di formazione svolte nel periodo in cui era in servizio e normalmente retribuito</w:t>
      </w:r>
      <w:r w:rsidR="00FA463E" w:rsidRPr="00D84217">
        <w:rPr>
          <w:snapToGrid w:val="0"/>
          <w:sz w:val="24"/>
          <w:szCs w:val="24"/>
        </w:rPr>
        <w:t xml:space="preserve"> (Voce B)</w:t>
      </w:r>
      <w:r w:rsidR="00FA463E">
        <w:rPr>
          <w:snapToGrid w:val="0"/>
          <w:sz w:val="24"/>
          <w:szCs w:val="24"/>
        </w:rPr>
        <w:t>,</w:t>
      </w:r>
      <w:r w:rsidR="00FA463E" w:rsidRPr="00D84217">
        <w:rPr>
          <w:snapToGrid w:val="0"/>
          <w:sz w:val="24"/>
          <w:szCs w:val="24"/>
        </w:rPr>
        <w:t xml:space="preserve"> nel rispetto delle ”</w:t>
      </w:r>
      <w:r w:rsidR="00FA463E"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 w:rsidR="00FA463E">
        <w:rPr>
          <w:snapToGrid w:val="0"/>
          <w:sz w:val="24"/>
          <w:szCs w:val="24"/>
        </w:rPr>
        <w:t>” (</w:t>
      </w:r>
      <w:r w:rsidR="00FA463E" w:rsidRPr="00803833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FA463E" w:rsidRPr="00803833">
        <w:rPr>
          <w:i/>
          <w:snapToGrid w:val="0"/>
          <w:sz w:val="24"/>
          <w:szCs w:val="24"/>
        </w:rPr>
        <w:t xml:space="preserve"> dell’Avviso</w:t>
      </w:r>
      <w:r w:rsidR="00FA463E">
        <w:rPr>
          <w:snapToGrid w:val="0"/>
          <w:sz w:val="24"/>
          <w:szCs w:val="24"/>
        </w:rPr>
        <w:t>),</w:t>
      </w:r>
      <w:r w:rsidR="00FA463E" w:rsidRPr="00D84217">
        <w:rPr>
          <w:snapToGrid w:val="0"/>
          <w:sz w:val="24"/>
          <w:szCs w:val="24"/>
        </w:rPr>
        <w:t xml:space="preserve"> del relativo contratto di lavoro</w:t>
      </w:r>
      <w:r w:rsidR="00FA463E">
        <w:rPr>
          <w:snapToGrid w:val="0"/>
          <w:sz w:val="24"/>
          <w:szCs w:val="24"/>
        </w:rPr>
        <w:t xml:space="preserve"> e della normativa vigente</w:t>
      </w:r>
      <w:r w:rsidR="00FA463E" w:rsidRPr="00D84217">
        <w:rPr>
          <w:snapToGrid w:val="0"/>
          <w:sz w:val="24"/>
          <w:szCs w:val="24"/>
        </w:rPr>
        <w:t xml:space="preserve">, tenuto conto delle ore di effettiva presenza desunte dai relativi registri prodotti e conservati dal </w:t>
      </w:r>
      <w:r w:rsidR="00FA463E">
        <w:rPr>
          <w:snapToGrid w:val="0"/>
          <w:sz w:val="24"/>
          <w:szCs w:val="24"/>
        </w:rPr>
        <w:t>soggetto titolare del Piano</w:t>
      </w:r>
      <w:r w:rsidR="00FA463E" w:rsidRPr="00D84217">
        <w:rPr>
          <w:snapToGrid w:val="0"/>
          <w:sz w:val="24"/>
          <w:szCs w:val="24"/>
        </w:rPr>
        <w:t>, in coerenza con il Rendiconto</w:t>
      </w:r>
      <w:r w:rsidR="00CE6E8E">
        <w:rPr>
          <w:snapToGrid w:val="0"/>
          <w:sz w:val="24"/>
          <w:szCs w:val="24"/>
        </w:rPr>
        <w:t>.</w:t>
      </w:r>
    </w:p>
    <w:p w14:paraId="54477633" w14:textId="77777777" w:rsidR="00FA463E" w:rsidRDefault="00FA463E" w:rsidP="00CD78A5">
      <w:pPr>
        <w:spacing w:line="260" w:lineRule="exact"/>
        <w:ind w:left="-142" w:right="-143"/>
        <w:jc w:val="center"/>
        <w:rPr>
          <w:snapToGrid w:val="0"/>
          <w:sz w:val="24"/>
          <w:szCs w:val="24"/>
        </w:rPr>
      </w:pPr>
      <w:r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 il punto</w:t>
      </w:r>
      <w:r w:rsidRPr="002D19CA">
        <w:rPr>
          <w:i/>
          <w:snapToGrid w:val="0"/>
          <w:sz w:val="24"/>
          <w:szCs w:val="24"/>
          <w:highlight w:val="yellow"/>
        </w:rPr>
        <w:t xml:space="preserve"> se non vi sono spese rendicontate per la voce B: le spese per la voce B possono essere inserite solo se al Piano ha partecipato almeno un’azienda che applica il Reg. UE n. 651/2014</w:t>
      </w:r>
      <w:permEnd w:id="1366972380"/>
      <w:r w:rsidRPr="002D19CA">
        <w:rPr>
          <w:i/>
          <w:snapToGrid w:val="0"/>
          <w:sz w:val="24"/>
          <w:szCs w:val="24"/>
          <w:highlight w:val="yellow"/>
        </w:rPr>
        <w:t>)</w:t>
      </w:r>
    </w:p>
    <w:p w14:paraId="548E643C" w14:textId="77777777" w:rsidR="00FA463E" w:rsidRDefault="00FA463E" w:rsidP="00250AA1">
      <w:pPr>
        <w:spacing w:line="260" w:lineRule="exact"/>
        <w:jc w:val="both"/>
        <w:rPr>
          <w:snapToGrid w:val="0"/>
          <w:sz w:val="24"/>
          <w:szCs w:val="24"/>
        </w:rPr>
      </w:pPr>
    </w:p>
    <w:p w14:paraId="75A8263D" w14:textId="454C85A9" w:rsidR="005E78E2" w:rsidRPr="007C5566" w:rsidRDefault="00391FB8" w:rsidP="005E78E2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</w:t>
      </w:r>
      <w:r w:rsidR="005E78E2" w:rsidRPr="007C5566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I</w:t>
      </w:r>
      <w:r w:rsidR="00FA463E" w:rsidRPr="00F80FE7">
        <w:rPr>
          <w:i/>
          <w:snapToGrid w:val="0"/>
          <w:sz w:val="24"/>
          <w:szCs w:val="24"/>
        </w:rPr>
        <w:t>l rispetto di</w:t>
      </w:r>
      <w:r w:rsidR="005E78E2" w:rsidRPr="00F80FE7">
        <w:rPr>
          <w:i/>
          <w:snapToGrid w:val="0"/>
          <w:sz w:val="24"/>
          <w:szCs w:val="24"/>
        </w:rPr>
        <w:t xml:space="preserve"> tutt</w:t>
      </w:r>
      <w:r w:rsidR="00E72654">
        <w:rPr>
          <w:i/>
          <w:snapToGrid w:val="0"/>
          <w:sz w:val="24"/>
          <w:szCs w:val="24"/>
        </w:rPr>
        <w:t>e</w:t>
      </w:r>
      <w:r w:rsidR="005E78E2" w:rsidRPr="00F80FE7">
        <w:rPr>
          <w:i/>
          <w:snapToGrid w:val="0"/>
          <w:sz w:val="24"/>
          <w:szCs w:val="24"/>
        </w:rPr>
        <w:t xml:space="preserve"> </w:t>
      </w:r>
      <w:r w:rsidR="00E72654">
        <w:rPr>
          <w:i/>
          <w:snapToGrid w:val="0"/>
          <w:sz w:val="24"/>
          <w:szCs w:val="24"/>
        </w:rPr>
        <w:t>le condizioni</w:t>
      </w:r>
      <w:r w:rsidR="005E78E2" w:rsidRPr="00F80FE7">
        <w:rPr>
          <w:i/>
          <w:snapToGrid w:val="0"/>
          <w:sz w:val="24"/>
          <w:szCs w:val="24"/>
        </w:rPr>
        <w:t xml:space="preserve"> di ammissibilità, </w:t>
      </w:r>
      <w:r w:rsidR="00E72654">
        <w:rPr>
          <w:i/>
          <w:snapToGrid w:val="0"/>
          <w:sz w:val="24"/>
          <w:szCs w:val="24"/>
        </w:rPr>
        <w:t>dei</w:t>
      </w:r>
      <w:r w:rsidR="00880EA7">
        <w:rPr>
          <w:i/>
          <w:snapToGrid w:val="0"/>
          <w:sz w:val="24"/>
          <w:szCs w:val="24"/>
        </w:rPr>
        <w:t xml:space="preserve"> </w:t>
      </w:r>
      <w:r w:rsidR="005E78E2" w:rsidRPr="00F80FE7">
        <w:rPr>
          <w:i/>
          <w:snapToGrid w:val="0"/>
          <w:sz w:val="24"/>
          <w:szCs w:val="24"/>
        </w:rPr>
        <w:t xml:space="preserve">parametri e </w:t>
      </w:r>
      <w:r w:rsidR="00880EA7">
        <w:rPr>
          <w:i/>
          <w:snapToGrid w:val="0"/>
          <w:sz w:val="24"/>
          <w:szCs w:val="24"/>
        </w:rPr>
        <w:t xml:space="preserve">i </w:t>
      </w:r>
      <w:r w:rsidR="005E78E2" w:rsidRPr="00F80FE7">
        <w:rPr>
          <w:i/>
          <w:snapToGrid w:val="0"/>
          <w:sz w:val="24"/>
          <w:szCs w:val="24"/>
        </w:rPr>
        <w:t>massimali di spesa</w:t>
      </w:r>
      <w:r w:rsidR="005E78E2">
        <w:rPr>
          <w:snapToGrid w:val="0"/>
          <w:sz w:val="24"/>
          <w:szCs w:val="24"/>
        </w:rPr>
        <w:t xml:space="preserve"> </w:t>
      </w:r>
      <w:r w:rsidR="005E78E2" w:rsidRPr="007C5566">
        <w:rPr>
          <w:snapToGrid w:val="0"/>
          <w:sz w:val="24"/>
          <w:szCs w:val="24"/>
        </w:rPr>
        <w:t xml:space="preserve">previsti </w:t>
      </w:r>
      <w:r w:rsidR="005E78E2">
        <w:rPr>
          <w:snapToGrid w:val="0"/>
          <w:sz w:val="24"/>
          <w:szCs w:val="24"/>
        </w:rPr>
        <w:t>dall’</w:t>
      </w:r>
      <w:r w:rsidR="00250AA1">
        <w:rPr>
          <w:snapToGrid w:val="0"/>
          <w:sz w:val="24"/>
          <w:szCs w:val="24"/>
        </w:rPr>
        <w:t>Avviso</w:t>
      </w:r>
      <w:r w:rsidR="005E78E2">
        <w:rPr>
          <w:snapToGrid w:val="0"/>
          <w:sz w:val="24"/>
          <w:szCs w:val="24"/>
        </w:rPr>
        <w:t xml:space="preserve"> n. </w:t>
      </w:r>
      <w:r w:rsidR="00DA55D9">
        <w:rPr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 e </w:t>
      </w:r>
      <w:r w:rsidR="005E78E2" w:rsidRPr="007C5566">
        <w:rPr>
          <w:snapToGrid w:val="0"/>
          <w:sz w:val="24"/>
          <w:szCs w:val="24"/>
        </w:rPr>
        <w:t>dall</w:t>
      </w:r>
      <w:r w:rsidR="00250AA1">
        <w:rPr>
          <w:snapToGrid w:val="0"/>
          <w:sz w:val="24"/>
          <w:szCs w:val="24"/>
        </w:rPr>
        <w:t>e</w:t>
      </w:r>
      <w:r w:rsidR="005E78E2" w:rsidRPr="007C5566">
        <w:rPr>
          <w:snapToGrid w:val="0"/>
          <w:sz w:val="24"/>
          <w:szCs w:val="24"/>
        </w:rPr>
        <w:t xml:space="preserve"> </w:t>
      </w:r>
      <w:r w:rsidR="005E78E2">
        <w:rPr>
          <w:snapToGrid w:val="0"/>
          <w:sz w:val="24"/>
          <w:szCs w:val="24"/>
        </w:rPr>
        <w:t>“</w:t>
      </w:r>
      <w:r w:rsidR="00250AA1" w:rsidRPr="00250AA1">
        <w:rPr>
          <w:i/>
          <w:snapToGrid w:val="0"/>
          <w:sz w:val="24"/>
          <w:szCs w:val="24"/>
        </w:rPr>
        <w:t>Istruzioni e modelli</w:t>
      </w:r>
      <w:r w:rsidR="005E78E2" w:rsidRPr="00250AA1">
        <w:rPr>
          <w:i/>
          <w:snapToGrid w:val="0"/>
          <w:sz w:val="24"/>
          <w:szCs w:val="24"/>
        </w:rPr>
        <w:t xml:space="preserve"> dell’Avviso n. </w:t>
      </w:r>
      <w:r w:rsidR="00DA55D9">
        <w:rPr>
          <w:i/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”, </w:t>
      </w:r>
      <w:r w:rsidR="00880EA7">
        <w:rPr>
          <w:snapToGrid w:val="0"/>
          <w:sz w:val="24"/>
          <w:szCs w:val="24"/>
        </w:rPr>
        <w:t>A</w:t>
      </w:r>
      <w:r w:rsidR="005E78E2">
        <w:rPr>
          <w:snapToGrid w:val="0"/>
          <w:sz w:val="24"/>
          <w:szCs w:val="24"/>
        </w:rPr>
        <w:t xml:space="preserve">llegato n. </w:t>
      </w:r>
      <w:r w:rsidR="00E72654">
        <w:rPr>
          <w:snapToGrid w:val="0"/>
          <w:sz w:val="24"/>
          <w:szCs w:val="24"/>
        </w:rPr>
        <w:t>2</w:t>
      </w:r>
      <w:r w:rsidR="005E78E2">
        <w:rPr>
          <w:snapToGrid w:val="0"/>
          <w:sz w:val="24"/>
          <w:szCs w:val="24"/>
        </w:rPr>
        <w:t xml:space="preserve"> dell’Avviso</w:t>
      </w:r>
      <w:r w:rsidR="005E78E2" w:rsidRPr="00BE6CF5">
        <w:rPr>
          <w:snapToGrid w:val="0"/>
          <w:sz w:val="24"/>
          <w:szCs w:val="24"/>
        </w:rPr>
        <w:t>;</w:t>
      </w:r>
    </w:p>
    <w:p w14:paraId="4ECFE733" w14:textId="77777777" w:rsidR="005E78E2" w:rsidRPr="007C5566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18E55EE1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2759EED" w14:textId="77777777" w:rsidR="00945520" w:rsidRPr="002A713B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2A713B">
        <w:rPr>
          <w:snapToGrid w:val="0"/>
          <w:sz w:val="24"/>
          <w:szCs w:val="24"/>
          <w:u w:val="single"/>
        </w:rPr>
        <w:t>che le risultanze del lavoro svolto sono le seguenti:</w:t>
      </w:r>
    </w:p>
    <w:p w14:paraId="655EC4FC" w14:textId="77777777" w:rsidR="00945520" w:rsidRDefault="00945520">
      <w:pPr>
        <w:jc w:val="both"/>
        <w:rPr>
          <w:snapToGrid w:val="0"/>
          <w:sz w:val="24"/>
          <w:szCs w:val="24"/>
        </w:rPr>
      </w:pPr>
    </w:p>
    <w:tbl>
      <w:tblPr>
        <w:tblW w:w="9725" w:type="dxa"/>
        <w:jc w:val="center"/>
        <w:tblLook w:val="01E0" w:firstRow="1" w:lastRow="1" w:firstColumn="1" w:lastColumn="1" w:noHBand="0" w:noVBand="0"/>
      </w:tblPr>
      <w:tblGrid>
        <w:gridCol w:w="4523"/>
        <w:gridCol w:w="5202"/>
      </w:tblGrid>
      <w:tr w:rsidR="00945520" w14:paraId="72A99C62" w14:textId="77777777" w:rsidTr="00D66C13">
        <w:trPr>
          <w:trHeight w:val="1660"/>
          <w:jc w:val="center"/>
        </w:trPr>
        <w:tc>
          <w:tcPr>
            <w:tcW w:w="4523" w:type="dxa"/>
          </w:tcPr>
          <w:p w14:paraId="7FB7DE0C" w14:textId="77777777" w:rsidR="00945520" w:rsidRDefault="00945520">
            <w:pPr>
              <w:numPr>
                <w:ilvl w:val="0"/>
                <w:numId w:val="3"/>
              </w:numPr>
              <w:jc w:val="both"/>
              <w:rPr>
                <w:snapToGrid w:val="0"/>
                <w:sz w:val="24"/>
                <w:szCs w:val="24"/>
              </w:rPr>
            </w:pPr>
            <w:permStart w:id="230035376" w:edGrp="everyone" w:colFirst="0" w:colLast="0"/>
            <w:permStart w:id="167449741" w:edGrp="everyone" w:colFirst="1" w:colLast="1"/>
            <w:r>
              <w:rPr>
                <w:snapToGrid w:val="0"/>
                <w:sz w:val="24"/>
                <w:szCs w:val="24"/>
              </w:rPr>
              <w:t>con riferimento al punto A)</w:t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5202" w:type="dxa"/>
          </w:tcPr>
          <w:p w14:paraId="4BCE5EC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716F23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6567CA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4EF9ACC6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65FD0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BBDE93E" w14:textId="77777777" w:rsidTr="00D66C13">
        <w:trPr>
          <w:trHeight w:val="1660"/>
          <w:jc w:val="center"/>
        </w:trPr>
        <w:tc>
          <w:tcPr>
            <w:tcW w:w="4523" w:type="dxa"/>
          </w:tcPr>
          <w:p w14:paraId="6FE1526F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621153267" w:edGrp="everyone" w:colFirst="0" w:colLast="0"/>
            <w:permStart w:id="1318983265" w:edGrp="everyone" w:colFirst="1" w:colLast="1"/>
            <w:permEnd w:id="230035376"/>
            <w:permEnd w:id="167449741"/>
            <w:r>
              <w:rPr>
                <w:snapToGrid w:val="0"/>
                <w:sz w:val="24"/>
                <w:szCs w:val="24"/>
              </w:rPr>
              <w:t>con riferimento al punto B)</w:t>
            </w:r>
          </w:p>
        </w:tc>
        <w:tc>
          <w:tcPr>
            <w:tcW w:w="5202" w:type="dxa"/>
          </w:tcPr>
          <w:p w14:paraId="32246FD3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AE2C31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86380EE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C56050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0C8E5A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92A6AD5" w14:textId="77777777" w:rsidTr="00D66C13">
        <w:trPr>
          <w:trHeight w:val="1660"/>
          <w:jc w:val="center"/>
        </w:trPr>
        <w:tc>
          <w:tcPr>
            <w:tcW w:w="4523" w:type="dxa"/>
          </w:tcPr>
          <w:p w14:paraId="0FA99B23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43529912" w:edGrp="everyone" w:colFirst="0" w:colLast="0"/>
            <w:permStart w:id="500053476" w:edGrp="everyone" w:colFirst="1" w:colLast="1"/>
            <w:permEnd w:id="621153267"/>
            <w:permEnd w:id="1318983265"/>
            <w:r>
              <w:rPr>
                <w:snapToGrid w:val="0"/>
                <w:sz w:val="24"/>
                <w:szCs w:val="24"/>
              </w:rPr>
              <w:t>con riferimento al punto C)</w:t>
            </w:r>
          </w:p>
        </w:tc>
        <w:tc>
          <w:tcPr>
            <w:tcW w:w="5202" w:type="dxa"/>
          </w:tcPr>
          <w:p w14:paraId="78B1363F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17B195B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A888550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26F0BF4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F07C809" w14:textId="77777777" w:rsidTr="00D66C13">
        <w:trPr>
          <w:trHeight w:val="1660"/>
          <w:jc w:val="center"/>
        </w:trPr>
        <w:tc>
          <w:tcPr>
            <w:tcW w:w="4523" w:type="dxa"/>
          </w:tcPr>
          <w:p w14:paraId="3B512307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2087656432" w:edGrp="everyone" w:colFirst="0" w:colLast="0"/>
            <w:permStart w:id="1607536542" w:edGrp="everyone" w:colFirst="1" w:colLast="1"/>
            <w:permEnd w:id="43529912"/>
            <w:permEnd w:id="500053476"/>
            <w:r>
              <w:rPr>
                <w:snapToGrid w:val="0"/>
                <w:sz w:val="24"/>
                <w:szCs w:val="24"/>
              </w:rPr>
              <w:t>con riferimento al punto D)</w:t>
            </w:r>
          </w:p>
        </w:tc>
        <w:tc>
          <w:tcPr>
            <w:tcW w:w="5202" w:type="dxa"/>
          </w:tcPr>
          <w:p w14:paraId="32B99F7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162806A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18940DC3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2E0A432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E79B7DB" w14:textId="77777777" w:rsidTr="00D66C13">
        <w:trPr>
          <w:trHeight w:val="1660"/>
          <w:jc w:val="center"/>
        </w:trPr>
        <w:tc>
          <w:tcPr>
            <w:tcW w:w="4523" w:type="dxa"/>
          </w:tcPr>
          <w:p w14:paraId="6891F21D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10762825" w:edGrp="everyone" w:colFirst="0" w:colLast="0"/>
            <w:permStart w:id="125007309" w:edGrp="everyone" w:colFirst="1" w:colLast="1"/>
            <w:permEnd w:id="2087656432"/>
            <w:permEnd w:id="1607536542"/>
            <w:r>
              <w:rPr>
                <w:snapToGrid w:val="0"/>
                <w:sz w:val="24"/>
                <w:szCs w:val="24"/>
              </w:rPr>
              <w:lastRenderedPageBreak/>
              <w:t>con riferimento al punto E)</w:t>
            </w:r>
          </w:p>
        </w:tc>
        <w:tc>
          <w:tcPr>
            <w:tcW w:w="5202" w:type="dxa"/>
          </w:tcPr>
          <w:p w14:paraId="4202223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6E79675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D83F7B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AC3394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B152CB0" w14:textId="77777777" w:rsidTr="00D66C13">
        <w:trPr>
          <w:trHeight w:val="1660"/>
          <w:jc w:val="center"/>
        </w:trPr>
        <w:tc>
          <w:tcPr>
            <w:tcW w:w="4523" w:type="dxa"/>
          </w:tcPr>
          <w:p w14:paraId="3E8F1C95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749692588" w:edGrp="everyone" w:colFirst="0" w:colLast="0"/>
            <w:permStart w:id="1573288927" w:edGrp="everyone" w:colFirst="1" w:colLast="1"/>
            <w:permEnd w:id="110762825"/>
            <w:permEnd w:id="125007309"/>
            <w:r>
              <w:rPr>
                <w:snapToGrid w:val="0"/>
                <w:sz w:val="24"/>
                <w:szCs w:val="24"/>
              </w:rPr>
              <w:t>con riferimento al punto F)</w:t>
            </w:r>
          </w:p>
        </w:tc>
        <w:tc>
          <w:tcPr>
            <w:tcW w:w="5202" w:type="dxa"/>
          </w:tcPr>
          <w:p w14:paraId="134859AC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9A4D14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2FDA10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7177CA1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18F7870" w14:textId="77777777" w:rsidTr="00D66C13">
        <w:trPr>
          <w:trHeight w:val="1660"/>
          <w:jc w:val="center"/>
        </w:trPr>
        <w:tc>
          <w:tcPr>
            <w:tcW w:w="4523" w:type="dxa"/>
          </w:tcPr>
          <w:p w14:paraId="5660540C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32270831" w:edGrp="everyone" w:colFirst="0" w:colLast="0"/>
            <w:permStart w:id="62394101" w:edGrp="everyone" w:colFirst="1" w:colLast="1"/>
            <w:permEnd w:id="749692588"/>
            <w:permEnd w:id="1573288927"/>
            <w:r>
              <w:rPr>
                <w:snapToGrid w:val="0"/>
                <w:sz w:val="24"/>
                <w:szCs w:val="24"/>
              </w:rPr>
              <w:t>con riferimento al punto G)</w:t>
            </w:r>
          </w:p>
        </w:tc>
        <w:tc>
          <w:tcPr>
            <w:tcW w:w="5202" w:type="dxa"/>
          </w:tcPr>
          <w:p w14:paraId="488530B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8AACCF3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B85526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14B7283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2A713B" w14:paraId="580B424A" w14:textId="77777777" w:rsidTr="00D66C13">
        <w:trPr>
          <w:trHeight w:val="1660"/>
          <w:jc w:val="center"/>
        </w:trPr>
        <w:tc>
          <w:tcPr>
            <w:tcW w:w="4523" w:type="dxa"/>
          </w:tcPr>
          <w:p w14:paraId="080C3715" w14:textId="77777777" w:rsidR="002A713B" w:rsidRDefault="002A713B" w:rsidP="002A713B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28666836" w:edGrp="everyone" w:colFirst="0" w:colLast="0"/>
            <w:permStart w:id="2024283233" w:edGrp="everyone" w:colFirst="1" w:colLast="1"/>
            <w:permEnd w:id="132270831"/>
            <w:permEnd w:id="62394101"/>
            <w:r>
              <w:rPr>
                <w:snapToGrid w:val="0"/>
                <w:sz w:val="24"/>
                <w:szCs w:val="24"/>
              </w:rPr>
              <w:t>con riferimento al punto H)</w:t>
            </w:r>
          </w:p>
        </w:tc>
        <w:tc>
          <w:tcPr>
            <w:tcW w:w="5202" w:type="dxa"/>
          </w:tcPr>
          <w:p w14:paraId="57A9E4AA" w14:textId="77777777" w:rsidR="002A713B" w:rsidRDefault="002A713B" w:rsidP="004B11AE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2BB624E7" w14:textId="77777777" w:rsidR="002A713B" w:rsidRDefault="002A713B" w:rsidP="004B11AE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5B26EEA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955B4F1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permEnd w:id="28666836"/>
      <w:permEnd w:id="2024283233"/>
    </w:tbl>
    <w:p w14:paraId="42FAE853" w14:textId="77777777" w:rsidR="00262FBC" w:rsidRPr="00E96230" w:rsidRDefault="00262FBC" w:rsidP="00262FBC">
      <w:pPr>
        <w:jc w:val="both"/>
        <w:rPr>
          <w:snapToGrid w:val="0"/>
          <w:sz w:val="24"/>
          <w:szCs w:val="24"/>
        </w:rPr>
      </w:pPr>
    </w:p>
    <w:p w14:paraId="2EAF9105" w14:textId="77777777" w:rsidR="00262FBC" w:rsidRPr="00CD78A5" w:rsidRDefault="00262FBC" w:rsidP="00262FBC">
      <w:pPr>
        <w:numPr>
          <w:ilvl w:val="0"/>
          <w:numId w:val="3"/>
        </w:numPr>
        <w:jc w:val="both"/>
        <w:rPr>
          <w:b/>
          <w:snapToGrid w:val="0"/>
          <w:sz w:val="24"/>
          <w:szCs w:val="24"/>
        </w:rPr>
      </w:pPr>
      <w:r w:rsidRPr="00CD78A5">
        <w:rPr>
          <w:b/>
          <w:snapToGrid w:val="0"/>
          <w:sz w:val="24"/>
          <w:szCs w:val="24"/>
        </w:rPr>
        <w:t xml:space="preserve">con riferimento alle azioni formative del Piano è stato </w:t>
      </w:r>
      <w:r w:rsidR="00CE6E8E" w:rsidRPr="00CD78A5">
        <w:rPr>
          <w:b/>
          <w:snapToGrid w:val="0"/>
          <w:sz w:val="24"/>
          <w:szCs w:val="24"/>
        </w:rPr>
        <w:t xml:space="preserve">inoltre </w:t>
      </w:r>
      <w:r w:rsidRPr="00CD78A5">
        <w:rPr>
          <w:b/>
          <w:snapToGrid w:val="0"/>
          <w:sz w:val="24"/>
          <w:szCs w:val="24"/>
        </w:rPr>
        <w:t>verificato che:</w:t>
      </w:r>
    </w:p>
    <w:p w14:paraId="205B30A1" w14:textId="77777777" w:rsidR="00B608B6" w:rsidRPr="00B608B6" w:rsidRDefault="00B608B6" w:rsidP="00B608B6">
      <w:pPr>
        <w:ind w:left="720"/>
        <w:jc w:val="both"/>
        <w:rPr>
          <w:snapToGrid w:val="0"/>
          <w:sz w:val="12"/>
          <w:szCs w:val="12"/>
        </w:rPr>
      </w:pPr>
    </w:p>
    <w:p w14:paraId="7B2372EC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  <w:sz w:val="12"/>
          <w:szCs w:val="12"/>
        </w:rPr>
      </w:pPr>
    </w:p>
    <w:p w14:paraId="19FCC145" w14:textId="77777777" w:rsidR="00262FBC" w:rsidRPr="0083404C" w:rsidRDefault="00262FBC" w:rsidP="00CD78A5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8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 xml:space="preserve">non sono state svolte ore di formazione direttamente in produzione; </w:t>
      </w:r>
    </w:p>
    <w:p w14:paraId="1EBED5E4" w14:textId="77777777" w:rsidR="00262FBC" w:rsidRDefault="00262FBC" w:rsidP="00262FBC">
      <w:pPr>
        <w:jc w:val="center"/>
        <w:rPr>
          <w:i/>
          <w:snapToGrid w:val="0"/>
          <w:sz w:val="24"/>
          <w:szCs w:val="24"/>
        </w:rPr>
      </w:pPr>
    </w:p>
    <w:p w14:paraId="1A203D95" w14:textId="77777777" w:rsidR="00262FBC" w:rsidRPr="0083404C" w:rsidRDefault="00262FBC" w:rsidP="00262FBC">
      <w:pPr>
        <w:ind w:left="720"/>
        <w:jc w:val="both"/>
        <w:rPr>
          <w:snapToGrid w:val="0"/>
          <w:sz w:val="12"/>
          <w:szCs w:val="12"/>
        </w:rPr>
      </w:pPr>
    </w:p>
    <w:p w14:paraId="61E747FB" w14:textId="77777777" w:rsidR="00262FBC" w:rsidRPr="007849A1" w:rsidRDefault="00B02D0D" w:rsidP="00014DD9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permStart w:id="1356934021" w:edGrp="everyone"/>
      <w:r w:rsidRPr="007849A1">
        <w:rPr>
          <w:sz w:val="24"/>
          <w:szCs w:val="24"/>
          <w:highlight w:val="yellow"/>
        </w:rPr>
        <w:t>non sono state svolte attività di formazione organizzate per conformare l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>e impres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 xml:space="preserve">e </w:t>
      </w:r>
      <w:r w:rsidR="00C52B1D" w:rsidRPr="007849A1">
        <w:rPr>
          <w:sz w:val="24"/>
          <w:szCs w:val="24"/>
          <w:highlight w:val="yellow"/>
        </w:rPr>
        <w:t xml:space="preserve">beneficiaria/e del Piano </w:t>
      </w:r>
      <w:r w:rsidRPr="007849A1">
        <w:rPr>
          <w:sz w:val="24"/>
          <w:szCs w:val="24"/>
          <w:highlight w:val="yellow"/>
        </w:rPr>
        <w:t>alla normativa nazionale obbligatoria in materia di formazione</w:t>
      </w:r>
      <w:r w:rsidR="00235EA1" w:rsidRPr="007849A1">
        <w:rPr>
          <w:sz w:val="24"/>
          <w:szCs w:val="24"/>
          <w:highlight w:val="yellow"/>
        </w:rPr>
        <w:t>;</w:t>
      </w:r>
    </w:p>
    <w:p w14:paraId="00C153A3" w14:textId="77777777" w:rsidR="00907E41" w:rsidRPr="007849A1" w:rsidRDefault="00907E41" w:rsidP="00907E41">
      <w:pPr>
        <w:spacing w:after="120"/>
        <w:ind w:left="720"/>
        <w:jc w:val="center"/>
        <w:rPr>
          <w:i/>
          <w:sz w:val="24"/>
          <w:szCs w:val="24"/>
          <w:highlight w:val="yellow"/>
        </w:rPr>
      </w:pPr>
      <w:r w:rsidRPr="007849A1">
        <w:rPr>
          <w:i/>
          <w:sz w:val="24"/>
          <w:szCs w:val="24"/>
          <w:highlight w:val="yellow"/>
        </w:rPr>
        <w:t>(in alternativa)</w:t>
      </w:r>
    </w:p>
    <w:p w14:paraId="13B23377" w14:textId="02D3DE75" w:rsidR="00907E41" w:rsidRPr="007849A1" w:rsidRDefault="00907E41" w:rsidP="007849A1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r w:rsidRPr="007849A1">
        <w:rPr>
          <w:sz w:val="24"/>
          <w:szCs w:val="24"/>
          <w:highlight w:val="yellow"/>
        </w:rPr>
        <w:t xml:space="preserve">le aziende che </w:t>
      </w:r>
      <w:r w:rsidR="007849A1" w:rsidRPr="007849A1">
        <w:rPr>
          <w:sz w:val="24"/>
          <w:szCs w:val="24"/>
          <w:highlight w:val="yellow"/>
        </w:rPr>
        <w:t>hanno realizzato</w:t>
      </w:r>
      <w:r w:rsidRPr="007849A1">
        <w:rPr>
          <w:sz w:val="24"/>
          <w:szCs w:val="24"/>
          <w:highlight w:val="yellow"/>
        </w:rPr>
        <w:t>, anche in parte</w:t>
      </w:r>
      <w:r w:rsidR="007849A1" w:rsidRPr="007849A1">
        <w:rPr>
          <w:sz w:val="24"/>
          <w:szCs w:val="24"/>
          <w:highlight w:val="yellow"/>
        </w:rPr>
        <w:t xml:space="preserve"> e nel limite del 20% delle ore di formazione in una o più azioni formative valide nel Piano formativo</w:t>
      </w:r>
      <w:r w:rsidRPr="007849A1">
        <w:rPr>
          <w:sz w:val="24"/>
          <w:szCs w:val="24"/>
          <w:highlight w:val="yellow"/>
        </w:rPr>
        <w:t>,</w:t>
      </w:r>
      <w:r w:rsidR="007849A1" w:rsidRPr="007849A1">
        <w:rPr>
          <w:sz w:val="24"/>
          <w:szCs w:val="24"/>
          <w:highlight w:val="yellow"/>
        </w:rPr>
        <w:t xml:space="preserve"> </w:t>
      </w:r>
      <w:r w:rsidR="007849A1" w:rsidRPr="007849A1">
        <w:rPr>
          <w:b/>
          <w:sz w:val="24"/>
          <w:szCs w:val="24"/>
          <w:highlight w:val="yellow"/>
        </w:rPr>
        <w:t>le seguenti</w:t>
      </w:r>
      <w:r w:rsidRPr="007849A1">
        <w:rPr>
          <w:b/>
          <w:sz w:val="24"/>
          <w:szCs w:val="24"/>
          <w:highlight w:val="yellow"/>
        </w:rPr>
        <w:t xml:space="preserve"> </w:t>
      </w:r>
      <w:r w:rsidRPr="007849A1">
        <w:rPr>
          <w:sz w:val="24"/>
          <w:szCs w:val="24"/>
          <w:highlight w:val="yellow"/>
        </w:rPr>
        <w:t xml:space="preserve">attività formative per conformarsi alla normativa nazionale obbligatoria </w:t>
      </w:r>
      <w:r w:rsidR="007849A1" w:rsidRPr="007849A1">
        <w:rPr>
          <w:sz w:val="24"/>
          <w:szCs w:val="24"/>
          <w:highlight w:val="yellow"/>
        </w:rPr>
        <w:t>hanno</w:t>
      </w:r>
      <w:r w:rsidRPr="007849A1">
        <w:rPr>
          <w:sz w:val="24"/>
          <w:szCs w:val="24"/>
          <w:highlight w:val="yellow"/>
        </w:rPr>
        <w:t xml:space="preserve"> opta</w:t>
      </w:r>
      <w:r w:rsidR="007849A1" w:rsidRPr="007849A1">
        <w:rPr>
          <w:sz w:val="24"/>
          <w:szCs w:val="24"/>
          <w:highlight w:val="yellow"/>
        </w:rPr>
        <w:t>to</w:t>
      </w:r>
      <w:r w:rsidRPr="007849A1">
        <w:rPr>
          <w:sz w:val="24"/>
          <w:szCs w:val="24"/>
          <w:highlight w:val="yellow"/>
        </w:rPr>
        <w:t xml:space="preserve"> per il Regolamento (UE) </w:t>
      </w:r>
      <w:r w:rsidR="00DA55D9">
        <w:rPr>
          <w:sz w:val="24"/>
          <w:szCs w:val="24"/>
          <w:highlight w:val="yellow"/>
        </w:rPr>
        <w:t>2831</w:t>
      </w:r>
      <w:r w:rsidRPr="007849A1">
        <w:rPr>
          <w:sz w:val="24"/>
          <w:szCs w:val="24"/>
          <w:highlight w:val="yellow"/>
        </w:rPr>
        <w:t>/20</w:t>
      </w:r>
      <w:r w:rsidR="00DA55D9">
        <w:rPr>
          <w:sz w:val="24"/>
          <w:szCs w:val="24"/>
          <w:highlight w:val="yellow"/>
        </w:rPr>
        <w:t>2</w:t>
      </w:r>
      <w:r w:rsidRPr="007849A1">
        <w:rPr>
          <w:sz w:val="24"/>
          <w:szCs w:val="24"/>
          <w:highlight w:val="yellow"/>
        </w:rPr>
        <w:t>3</w:t>
      </w:r>
      <w:r w:rsidR="007849A1" w:rsidRPr="007849A1">
        <w:rPr>
          <w:sz w:val="24"/>
          <w:szCs w:val="24"/>
          <w:highlight w:val="yellow"/>
        </w:rPr>
        <w:t>:</w:t>
      </w:r>
    </w:p>
    <w:tbl>
      <w:tblPr>
        <w:tblW w:w="9213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5103"/>
        <w:gridCol w:w="1701"/>
        <w:gridCol w:w="1417"/>
      </w:tblGrid>
      <w:tr w:rsidR="007849A1" w:rsidRPr="007849A1" w14:paraId="5D922045" w14:textId="77777777" w:rsidTr="00FE1059">
        <w:trPr>
          <w:trHeight w:val="28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D05E5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ID Azione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E0DF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Titolo dell’Azione Formativa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8F7E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Durata</w:t>
            </w:r>
          </w:p>
          <w:p w14:paraId="77EFD5B9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 (ore) della formazione obbligatoria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E70B46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Numero </w:t>
            </w:r>
          </w:p>
          <w:p w14:paraId="28A85A04" w14:textId="77777777" w:rsidR="007849A1" w:rsidRPr="0083404C" w:rsidRDefault="007849A1" w:rsidP="00FE1059">
            <w:pPr>
              <w:jc w:val="center"/>
              <w:rPr>
                <w:i/>
                <w:iCs/>
                <w:sz w:val="22"/>
                <w:szCs w:val="22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Partecipanti</w:t>
            </w:r>
            <w:r w:rsidRPr="0083404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849A1" w:rsidRPr="007849A1" w14:paraId="42420CB5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E8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37D17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907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6D903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849A1" w:rsidRPr="007849A1" w14:paraId="59402756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524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FF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C62E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E39E6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permEnd w:id="1356934021"/>
    </w:tbl>
    <w:p w14:paraId="0D31F340" w14:textId="77777777" w:rsidR="00907E41" w:rsidRPr="00907E41" w:rsidRDefault="00907E41" w:rsidP="00907E41">
      <w:pPr>
        <w:spacing w:after="120"/>
        <w:ind w:left="993"/>
        <w:jc w:val="center"/>
        <w:rPr>
          <w:i/>
          <w:sz w:val="24"/>
          <w:szCs w:val="24"/>
        </w:rPr>
      </w:pPr>
    </w:p>
    <w:p w14:paraId="504D8C08" w14:textId="77777777" w:rsidR="00014DD9" w:rsidRPr="00014DD9" w:rsidRDefault="00014DD9" w:rsidP="00014DD9">
      <w:pPr>
        <w:numPr>
          <w:ilvl w:val="0"/>
          <w:numId w:val="9"/>
        </w:numPr>
        <w:tabs>
          <w:tab w:val="clear" w:pos="720"/>
        </w:tabs>
        <w:spacing w:after="60" w:line="3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non sono stati utilizzati</w:t>
      </w:r>
      <w:r w:rsidRPr="00014DD9">
        <w:rPr>
          <w:sz w:val="24"/>
          <w:szCs w:val="24"/>
        </w:rPr>
        <w:t xml:space="preserve"> </w:t>
      </w:r>
      <w:r w:rsidRPr="00014DD9">
        <w:rPr>
          <w:i/>
          <w:sz w:val="24"/>
          <w:szCs w:val="24"/>
        </w:rPr>
        <w:t>voucher</w:t>
      </w:r>
      <w:r w:rsidRPr="00014DD9">
        <w:rPr>
          <w:sz w:val="24"/>
          <w:szCs w:val="24"/>
        </w:rPr>
        <w:t xml:space="preserve"> formativi, ossia</w:t>
      </w:r>
      <w:r>
        <w:rPr>
          <w:sz w:val="24"/>
          <w:szCs w:val="24"/>
        </w:rPr>
        <w:t xml:space="preserve"> non vi è stata </w:t>
      </w:r>
      <w:r w:rsidRPr="00014DD9">
        <w:rPr>
          <w:sz w:val="24"/>
          <w:szCs w:val="24"/>
        </w:rPr>
        <w:t>la partecipazione dei lavoratori a corsi a catalogo, anche se realizzati presso l’azienda titolare del Piano, o comunque a corsi formazione svolti da enti esterni che prevedono il pagamento di una quota di iscrizione.</w:t>
      </w:r>
    </w:p>
    <w:p w14:paraId="4A01E812" w14:textId="77777777" w:rsidR="00014DD9" w:rsidRDefault="00014DD9" w:rsidP="00014DD9">
      <w:pPr>
        <w:ind w:left="993"/>
        <w:jc w:val="both"/>
        <w:rPr>
          <w:sz w:val="24"/>
          <w:szCs w:val="24"/>
        </w:rPr>
      </w:pPr>
    </w:p>
    <w:p w14:paraId="4630DA39" w14:textId="77777777" w:rsidR="00F979F6" w:rsidRDefault="00F979F6">
      <w:pPr>
        <w:jc w:val="both"/>
        <w:rPr>
          <w:snapToGrid w:val="0"/>
          <w:sz w:val="24"/>
          <w:szCs w:val="24"/>
        </w:rPr>
      </w:pPr>
    </w:p>
    <w:p w14:paraId="5B3094D2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 considerazione di quanto premesso ed attestato,</w:t>
      </w:r>
    </w:p>
    <w:p w14:paraId="71CA2D8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7440994F" w14:textId="77777777" w:rsidR="00945520" w:rsidRPr="00BE6EFC" w:rsidRDefault="00945520">
      <w:pPr>
        <w:jc w:val="center"/>
        <w:rPr>
          <w:b/>
          <w:snapToGrid w:val="0"/>
          <w:sz w:val="24"/>
          <w:szCs w:val="24"/>
        </w:rPr>
      </w:pPr>
      <w:r w:rsidRPr="00BE6EFC">
        <w:rPr>
          <w:b/>
          <w:snapToGrid w:val="0"/>
          <w:sz w:val="24"/>
          <w:szCs w:val="24"/>
        </w:rPr>
        <w:t>ESPRIME</w:t>
      </w:r>
    </w:p>
    <w:p w14:paraId="6D4657D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3EA3F153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  <w:r w:rsidRPr="00493335">
        <w:rPr>
          <w:snapToGrid w:val="0"/>
          <w:sz w:val="24"/>
          <w:szCs w:val="24"/>
        </w:rPr>
        <w:t xml:space="preserve">il seguente parere circa l’ammissibilità </w:t>
      </w:r>
      <w:r>
        <w:rPr>
          <w:snapToGrid w:val="0"/>
          <w:sz w:val="24"/>
          <w:szCs w:val="24"/>
        </w:rPr>
        <w:t>del Rendiconto</w:t>
      </w:r>
      <w:r w:rsidRPr="00493335">
        <w:rPr>
          <w:snapToGrid w:val="0"/>
          <w:sz w:val="24"/>
          <w:szCs w:val="24"/>
        </w:rPr>
        <w:t>:</w:t>
      </w:r>
    </w:p>
    <w:p w14:paraId="326DD57E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</w:p>
    <w:p w14:paraId="3AA42288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permStart w:id="1427863979" w:edGrp="everyone"/>
      <w:r w:rsidRPr="00D84217">
        <w:rPr>
          <w:b/>
          <w:snapToGrid w:val="0"/>
          <w:sz w:val="24"/>
          <w:szCs w:val="24"/>
        </w:rPr>
        <w:t>Totale spese da Rendiconto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Euro____________________</w:t>
      </w:r>
    </w:p>
    <w:p w14:paraId="45CD9A7D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BAC9A81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A23D852" w14:textId="77777777" w:rsidR="00BF7869" w:rsidRDefault="00BF7869" w:rsidP="00BF7869">
      <w:pPr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i/>
          <w:snapToGrid w:val="0"/>
          <w:sz w:val="24"/>
          <w:szCs w:val="24"/>
        </w:rPr>
        <w:t>di cui:</w:t>
      </w:r>
    </w:p>
    <w:p w14:paraId="4C2EC00B" w14:textId="77777777" w:rsidR="00BF7869" w:rsidRPr="00E25ED7" w:rsidRDefault="00BF7869" w:rsidP="00BF7869">
      <w:pPr>
        <w:jc w:val="both"/>
        <w:rPr>
          <w:rFonts w:asciiTheme="minorHAnsi" w:hAnsiTheme="minorHAnsi" w:cstheme="minorHAnsi"/>
          <w:i/>
          <w:snapToGrid w:val="0"/>
          <w:sz w:val="24"/>
          <w:szCs w:val="24"/>
        </w:rPr>
      </w:pPr>
    </w:p>
    <w:p w14:paraId="388A4262" w14:textId="77777777" w:rsidR="00BF7869" w:rsidRPr="00E25ED7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bookmarkStart w:id="2" w:name="_Hlk147932004"/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Totale spese 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>oggetto di delegazione di pagamento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Euro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</w:t>
      </w:r>
    </w:p>
    <w:bookmarkEnd w:id="2"/>
    <w:p w14:paraId="2B218205" w14:textId="77777777" w:rsidR="00BF7869" w:rsidRPr="009F1F8F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3F85BA2E" w14:textId="77777777" w:rsidR="00BF7869" w:rsidRPr="00E25ED7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Totale spese 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>sostenute dall’azienda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Euro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</w:t>
      </w:r>
    </w:p>
    <w:p w14:paraId="084451AD" w14:textId="77777777" w:rsidR="00BF7869" w:rsidRPr="00E25ED7" w:rsidRDefault="00BF7869" w:rsidP="00BF786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Totale spe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 xml:space="preserve">se 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>non</w:t>
      </w:r>
      <w:r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riconosciute</w:t>
      </w:r>
      <w:r w:rsidRPr="00E25ED7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dal Revisore</w:t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E25ED7">
        <w:rPr>
          <w:rFonts w:asciiTheme="minorHAnsi" w:hAnsiTheme="minorHAnsi" w:cstheme="minorHAnsi"/>
          <w:b/>
          <w:i/>
          <w:snapToGrid w:val="0"/>
          <w:sz w:val="24"/>
          <w:szCs w:val="24"/>
        </w:rPr>
        <w:t>Euro_____________________</w:t>
      </w:r>
    </w:p>
    <w:p w14:paraId="3FFE20F4" w14:textId="77777777" w:rsidR="00BF7869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134318F2" w14:textId="77777777" w:rsidR="00BF7869" w:rsidRPr="009F1F8F" w:rsidRDefault="00BF7869" w:rsidP="00BF7869">
      <w:pP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</w:p>
    <w:p w14:paraId="1020A966" w14:textId="77777777" w:rsidR="00BF7869" w:rsidRPr="009F1F8F" w:rsidRDefault="00BF7869" w:rsidP="00BF7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napToGrid w:val="0"/>
          <w:sz w:val="24"/>
          <w:szCs w:val="24"/>
        </w:rPr>
      </w:pPr>
      <w:bookmarkStart w:id="3" w:name="_Hlk147931784"/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>Totale spese certificate dal Revisore</w:t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  <w:t>Euro</w:t>
      </w:r>
      <w:r w:rsidRPr="009F1F8F">
        <w:rPr>
          <w:rFonts w:asciiTheme="minorHAnsi" w:hAnsiTheme="minorHAnsi" w:cstheme="minorHAnsi"/>
          <w:b/>
          <w:snapToGrid w:val="0"/>
          <w:sz w:val="24"/>
          <w:szCs w:val="24"/>
        </w:rPr>
        <w:tab/>
        <w:t>___________________</w:t>
      </w:r>
      <w:permEnd w:id="1427863979"/>
    </w:p>
    <w:bookmarkEnd w:id="3"/>
    <w:p w14:paraId="3973417A" w14:textId="77777777" w:rsidR="00C76D19" w:rsidRPr="005C3C62" w:rsidRDefault="00C76D19" w:rsidP="0004750F">
      <w:pPr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…</w:t>
      </w:r>
    </w:p>
    <w:p w14:paraId="15A3AA8F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42D2DD22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2E7A2922" w14:textId="77777777" w:rsidR="00D23F2B" w:rsidRPr="006A3158" w:rsidRDefault="00A8738E">
      <w:pPr>
        <w:jc w:val="both"/>
        <w:rPr>
          <w:snapToGrid w:val="0"/>
        </w:rPr>
      </w:pPr>
      <w:permStart w:id="265624337" w:edGrp="everyone"/>
      <w:r w:rsidRPr="00C5176A">
        <w:rPr>
          <w:snapToGrid w:val="0"/>
          <w:sz w:val="24"/>
          <w:szCs w:val="24"/>
          <w:u w:val="single"/>
        </w:rPr>
        <w:t>La presente certificazione si compone di numero ….. pagine firmate</w:t>
      </w:r>
      <w:r>
        <w:rPr>
          <w:snapToGrid w:val="0"/>
          <w:sz w:val="24"/>
          <w:szCs w:val="24"/>
          <w:u w:val="single"/>
        </w:rPr>
        <w:t>.</w:t>
      </w:r>
    </w:p>
    <w:p w14:paraId="1F88D7A4" w14:textId="77777777" w:rsidR="00945520" w:rsidRPr="006A3158" w:rsidRDefault="00945520">
      <w:pPr>
        <w:jc w:val="both"/>
        <w:rPr>
          <w:snapToGrid w:val="0"/>
        </w:rPr>
      </w:pPr>
    </w:p>
    <w:permEnd w:id="265624337"/>
    <w:p w14:paraId="5FC583B2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375A2AB1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192498C7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2C05C0EB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73C6BACE" w14:textId="77777777" w:rsidR="00945520" w:rsidRPr="007C5566" w:rsidRDefault="00C76D19">
      <w:pPr>
        <w:jc w:val="both"/>
        <w:rPr>
          <w:snapToGrid w:val="0"/>
          <w:sz w:val="24"/>
          <w:szCs w:val="24"/>
        </w:rPr>
      </w:pPr>
      <w:permStart w:id="457397694" w:edGrp="everyone"/>
      <w:r>
        <w:rPr>
          <w:snapToGrid w:val="0"/>
          <w:sz w:val="24"/>
          <w:szCs w:val="24"/>
        </w:rPr>
        <w:t>L</w:t>
      </w:r>
      <w:r w:rsidR="00945520" w:rsidRPr="007C5566">
        <w:rPr>
          <w:snapToGrid w:val="0"/>
          <w:sz w:val="24"/>
          <w:szCs w:val="24"/>
        </w:rPr>
        <w:t>uogo e data di rilascio del documento</w:t>
      </w:r>
    </w:p>
    <w:p w14:paraId="29F95CF6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5E70010A" w14:textId="33831FC2" w:rsidR="00B608B6" w:rsidRDefault="00B608B6">
      <w:pPr>
        <w:jc w:val="both"/>
        <w:rPr>
          <w:snapToGrid w:val="0"/>
          <w:sz w:val="24"/>
          <w:szCs w:val="24"/>
        </w:rPr>
      </w:pPr>
    </w:p>
    <w:p w14:paraId="09E4B4E7" w14:textId="77777777" w:rsidR="006A3158" w:rsidRDefault="007A3353" w:rsidP="006A315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____________________, __________ </w:t>
      </w:r>
      <w:permEnd w:id="457397694"/>
    </w:p>
    <w:sectPr w:rsidR="006A3158" w:rsidSect="00285C43">
      <w:headerReference w:type="default" r:id="rId8"/>
      <w:footerReference w:type="default" r:id="rId9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A65D5" w14:textId="77777777" w:rsidR="00820C6C" w:rsidRDefault="00820C6C" w:rsidP="006A3158">
      <w:r>
        <w:separator/>
      </w:r>
    </w:p>
  </w:endnote>
  <w:endnote w:type="continuationSeparator" w:id="0">
    <w:p w14:paraId="4FEEDCFC" w14:textId="77777777" w:rsidR="00820C6C" w:rsidRDefault="00820C6C" w:rsidP="006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36EF" w14:textId="0EA5DBE0" w:rsidR="00B02D0D" w:rsidRPr="007C5566" w:rsidRDefault="00B02D0D" w:rsidP="00B02D0D">
    <w:pPr>
      <w:pStyle w:val="Pidipagina"/>
      <w:tabs>
        <w:tab w:val="clear" w:pos="4819"/>
      </w:tabs>
      <w:ind w:left="3969"/>
      <w:jc w:val="center"/>
      <w:rPr>
        <w:snapToGrid w:val="0"/>
        <w:sz w:val="24"/>
        <w:szCs w:val="24"/>
      </w:rPr>
    </w:pPr>
    <w:r>
      <w:t xml:space="preserve">                                         </w:t>
    </w:r>
    <w:r w:rsidR="00C76D19">
      <w:t xml:space="preserve">     </w:t>
    </w:r>
    <w:r w:rsidRPr="007C5566">
      <w:rPr>
        <w:snapToGrid w:val="0"/>
        <w:sz w:val="24"/>
        <w:szCs w:val="24"/>
      </w:rPr>
      <w:t>Timbro e firma del Revisore</w:t>
    </w:r>
  </w:p>
  <w:p w14:paraId="448E62E0" w14:textId="2E319426" w:rsidR="006A3158" w:rsidRDefault="009F0F20" w:rsidP="001D1CEA">
    <w:r w:rsidRPr="001D1CEA">
      <w:rPr>
        <w:snapToGrid w:val="0"/>
        <w:sz w:val="24"/>
        <w:szCs w:val="24"/>
      </w:rPr>
      <w:t>Pubblica distribuzione</w:t>
    </w:r>
    <w:r w:rsidR="00B02D0D">
      <w:rPr>
        <w:snapToGrid w:val="0"/>
        <w:sz w:val="24"/>
        <w:szCs w:val="24"/>
      </w:rPr>
      <w:tab/>
    </w:r>
    <w:r w:rsidR="00713C1C">
      <w:rPr>
        <w:snapToGrid w:val="0"/>
        <w:sz w:val="24"/>
        <w:szCs w:val="24"/>
      </w:rPr>
      <w:t xml:space="preserve">                                </w:t>
    </w:r>
    <w:r w:rsidR="006C6431">
      <w:fldChar w:fldCharType="begin"/>
    </w:r>
    <w:r w:rsidR="006C6431">
      <w:instrText xml:space="preserve"> PAGE   \* MERGEFORMAT </w:instrText>
    </w:r>
    <w:r w:rsidR="006C6431">
      <w:fldChar w:fldCharType="separate"/>
    </w:r>
    <w:r w:rsidR="00612252">
      <w:rPr>
        <w:noProof/>
      </w:rPr>
      <w:t>4</w:t>
    </w:r>
    <w:r w:rsidR="006C6431">
      <w:rPr>
        <w:noProof/>
      </w:rPr>
      <w:fldChar w:fldCharType="end"/>
    </w:r>
    <w:r w:rsidR="00C76D19">
      <w:t xml:space="preserve">     </w:t>
    </w:r>
    <w:r w:rsidR="00B02D0D">
      <w:rPr>
        <w:snapToGrid w:val="0"/>
        <w:sz w:val="24"/>
        <w:szCs w:val="24"/>
      </w:rPr>
      <w:tab/>
    </w:r>
    <w:r w:rsidR="00B02D0D">
      <w:rPr>
        <w:snapToGrid w:val="0"/>
        <w:sz w:val="24"/>
        <w:szCs w:val="24"/>
      </w:rPr>
      <w:tab/>
      <w:t xml:space="preserve">   </w:t>
    </w:r>
    <w:r w:rsidR="00713C1C">
      <w:rPr>
        <w:snapToGrid w:val="0"/>
        <w:sz w:val="24"/>
        <w:szCs w:val="24"/>
      </w:rPr>
      <w:t>_______________________</w:t>
    </w:r>
    <w:r w:rsidR="00B02D0D">
      <w:rPr>
        <w:snapToGrid w:val="0"/>
        <w:sz w:val="24"/>
        <w:szCs w:val="24"/>
      </w:rPr>
      <w:t xml:space="preserve">       </w:t>
    </w:r>
    <w:r w:rsidR="00713C1C">
      <w:rPr>
        <w:snapToGrid w:val="0"/>
        <w:sz w:val="24"/>
        <w:szCs w:val="24"/>
      </w:rPr>
      <w:t xml:space="preserve">                            </w:t>
    </w:r>
    <w:r w:rsidR="00B02D0D">
      <w:rPr>
        <w:snapToGrid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30926" w14:textId="77777777" w:rsidR="00820C6C" w:rsidRDefault="00820C6C" w:rsidP="006A3158">
      <w:r>
        <w:separator/>
      </w:r>
    </w:p>
  </w:footnote>
  <w:footnote w:type="continuationSeparator" w:id="0">
    <w:p w14:paraId="012FD20C" w14:textId="77777777" w:rsidR="00820C6C" w:rsidRDefault="00820C6C" w:rsidP="006A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AF69F" w14:textId="621CD62E" w:rsidR="00181303" w:rsidRPr="00733921" w:rsidRDefault="00181303" w:rsidP="00E01164">
    <w:pPr>
      <w:pStyle w:val="Intestazione"/>
      <w:tabs>
        <w:tab w:val="clear" w:pos="4819"/>
        <w:tab w:val="clear" w:pos="9638"/>
      </w:tabs>
      <w:spacing w:after="80"/>
      <w:ind w:right="142"/>
      <w:jc w:val="center"/>
      <w:rPr>
        <w:sz w:val="22"/>
        <w:szCs w:val="22"/>
      </w:rPr>
    </w:pPr>
    <w:r w:rsidRPr="00733921">
      <w:rPr>
        <w:i/>
        <w:sz w:val="22"/>
        <w:szCs w:val="22"/>
      </w:rPr>
      <w:t xml:space="preserve">Fondimpresa: </w:t>
    </w:r>
    <w:r w:rsidR="00205CA1">
      <w:rPr>
        <w:i/>
        <w:sz w:val="22"/>
        <w:szCs w:val="22"/>
      </w:rPr>
      <w:t xml:space="preserve">Istruzioni e modelli </w:t>
    </w:r>
    <w:r w:rsidRPr="00733921">
      <w:rPr>
        <w:i/>
        <w:sz w:val="22"/>
        <w:szCs w:val="22"/>
      </w:rPr>
      <w:t xml:space="preserve">Avviso </w:t>
    </w:r>
    <w:r w:rsidR="00DA55D9">
      <w:rPr>
        <w:i/>
        <w:sz w:val="22"/>
        <w:szCs w:val="22"/>
      </w:rPr>
      <w:t>2</w:t>
    </w:r>
    <w:r w:rsidR="00907E41">
      <w:rPr>
        <w:i/>
        <w:sz w:val="22"/>
        <w:szCs w:val="22"/>
      </w:rPr>
      <w:t>/202</w:t>
    </w:r>
    <w:r w:rsidR="00DA55D9">
      <w:rPr>
        <w:i/>
        <w:sz w:val="22"/>
        <w:szCs w:val="22"/>
      </w:rPr>
      <w:t>4</w:t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Pr="00733921">
      <w:rPr>
        <w:sz w:val="22"/>
        <w:szCs w:val="22"/>
      </w:rPr>
      <w:tab/>
    </w:r>
    <w:r w:rsidR="009A4D52">
      <w:rPr>
        <w:sz w:val="22"/>
        <w:szCs w:val="22"/>
      </w:rPr>
      <w:tab/>
    </w:r>
    <w:r w:rsidR="00BB78EA" w:rsidRPr="00BB78EA">
      <w:rPr>
        <w:i/>
        <w:sz w:val="22"/>
        <w:szCs w:val="22"/>
      </w:rPr>
      <w:t>Modello</w:t>
    </w:r>
    <w:r w:rsidRPr="00BB78EA">
      <w:rPr>
        <w:i/>
        <w:sz w:val="22"/>
        <w:szCs w:val="22"/>
      </w:rPr>
      <w:t xml:space="preserve"> </w:t>
    </w:r>
    <w:r w:rsidRPr="00733921">
      <w:rPr>
        <w:i/>
        <w:sz w:val="22"/>
        <w:szCs w:val="22"/>
      </w:rPr>
      <w:t xml:space="preserve">n. </w:t>
    </w:r>
    <w:r w:rsidR="00890FF5">
      <w:rPr>
        <w:i/>
        <w:sz w:val="22"/>
        <w:szCs w:val="22"/>
      </w:rPr>
      <w:t>1</w:t>
    </w:r>
    <w:r w:rsidR="00442E21">
      <w:rPr>
        <w:i/>
        <w:sz w:val="22"/>
        <w:szCs w:val="22"/>
      </w:rPr>
      <w:t>.1</w:t>
    </w:r>
  </w:p>
  <w:p w14:paraId="6643EE87" w14:textId="77777777" w:rsidR="00181303" w:rsidRPr="00E01164" w:rsidRDefault="00DF24D1" w:rsidP="00DF24D1">
    <w:pPr>
      <w:pStyle w:val="Intestazione"/>
      <w:jc w:val="center"/>
      <w:rPr>
        <w:sz w:val="21"/>
        <w:szCs w:val="21"/>
      </w:rPr>
    </w:pPr>
    <w:r w:rsidRPr="00E01164">
      <w:rPr>
        <w:b/>
        <w:sz w:val="21"/>
        <w:szCs w:val="21"/>
      </w:rPr>
      <w:t>Relazione di certificazione revisore legale</w:t>
    </w:r>
  </w:p>
  <w:p w14:paraId="572296CB" w14:textId="77777777" w:rsidR="00181303" w:rsidRDefault="00181303" w:rsidP="00181303">
    <w:pPr>
      <w:pStyle w:val="Intestazione"/>
      <w:tabs>
        <w:tab w:val="clear" w:pos="4819"/>
        <w:tab w:val="clear" w:pos="9638"/>
        <w:tab w:val="left" w:pos="1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F3C03"/>
    <w:multiLevelType w:val="hybridMultilevel"/>
    <w:tmpl w:val="E85233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7C"/>
    <w:multiLevelType w:val="hybridMultilevel"/>
    <w:tmpl w:val="A8460E3C"/>
    <w:lvl w:ilvl="0" w:tplc="05DC38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44F"/>
    <w:multiLevelType w:val="hybridMultilevel"/>
    <w:tmpl w:val="626C5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556A"/>
    <w:multiLevelType w:val="hybridMultilevel"/>
    <w:tmpl w:val="E728968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761"/>
    <w:multiLevelType w:val="hybridMultilevel"/>
    <w:tmpl w:val="7574576C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710"/>
        </w:tabs>
        <w:ind w:left="88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6144"/>
    <w:multiLevelType w:val="hybridMultilevel"/>
    <w:tmpl w:val="720829A6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2DFD"/>
    <w:multiLevelType w:val="hybridMultilevel"/>
    <w:tmpl w:val="D954119A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8A10948"/>
    <w:multiLevelType w:val="hybridMultilevel"/>
    <w:tmpl w:val="6E3C7004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710"/>
        </w:tabs>
        <w:ind w:left="880" w:hanging="17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9094332">
    <w:abstractNumId w:val="5"/>
  </w:num>
  <w:num w:numId="2" w16cid:durableId="1516531674">
    <w:abstractNumId w:val="1"/>
  </w:num>
  <w:num w:numId="3" w16cid:durableId="671756831">
    <w:abstractNumId w:val="6"/>
  </w:num>
  <w:num w:numId="4" w16cid:durableId="2130124756">
    <w:abstractNumId w:val="9"/>
  </w:num>
  <w:num w:numId="5" w16cid:durableId="2020698062">
    <w:abstractNumId w:val="11"/>
  </w:num>
  <w:num w:numId="6" w16cid:durableId="1800761297">
    <w:abstractNumId w:val="10"/>
  </w:num>
  <w:num w:numId="7" w16cid:durableId="633289585">
    <w:abstractNumId w:val="8"/>
  </w:num>
  <w:num w:numId="8" w16cid:durableId="2099522848">
    <w:abstractNumId w:val="3"/>
  </w:num>
  <w:num w:numId="9" w16cid:durableId="1281762727">
    <w:abstractNumId w:val="2"/>
  </w:num>
  <w:num w:numId="10" w16cid:durableId="533733096">
    <w:abstractNumId w:val="0"/>
  </w:num>
  <w:num w:numId="11" w16cid:durableId="539830257">
    <w:abstractNumId w:val="4"/>
  </w:num>
  <w:num w:numId="12" w16cid:durableId="99314245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alerio Castelnuovo">
    <w15:presenceInfo w15:providerId="AD" w15:userId="S::v.castelnuovo@fondimpresa.it::69f87f81-638c-43ab-87bf-598417eda3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hc8RYHYcbztTBA0QGB2PeOuA5vpAZmfEus4SFKmrrSHEeZgkPSz3fAE7iTJ9EkWARM1fifygXFLmo/svbx6nw==" w:salt="BMFrpmtx3eCXc+5QEAf25A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E6"/>
    <w:rsid w:val="0000363D"/>
    <w:rsid w:val="00007DFE"/>
    <w:rsid w:val="00014DD9"/>
    <w:rsid w:val="0004750F"/>
    <w:rsid w:val="0005243A"/>
    <w:rsid w:val="0006212F"/>
    <w:rsid w:val="00065354"/>
    <w:rsid w:val="000663A5"/>
    <w:rsid w:val="00075111"/>
    <w:rsid w:val="000A72D5"/>
    <w:rsid w:val="000B27D4"/>
    <w:rsid w:val="001019AA"/>
    <w:rsid w:val="00101FCC"/>
    <w:rsid w:val="00125EFF"/>
    <w:rsid w:val="00126743"/>
    <w:rsid w:val="00155501"/>
    <w:rsid w:val="00162B5D"/>
    <w:rsid w:val="00177828"/>
    <w:rsid w:val="00181303"/>
    <w:rsid w:val="001974A6"/>
    <w:rsid w:val="001A44FF"/>
    <w:rsid w:val="001A6DD6"/>
    <w:rsid w:val="001B2199"/>
    <w:rsid w:val="001B322B"/>
    <w:rsid w:val="001D1CEA"/>
    <w:rsid w:val="001F05D8"/>
    <w:rsid w:val="001F3C18"/>
    <w:rsid w:val="00201ADB"/>
    <w:rsid w:val="00205CA1"/>
    <w:rsid w:val="00235EA1"/>
    <w:rsid w:val="00250AA1"/>
    <w:rsid w:val="002554CA"/>
    <w:rsid w:val="00262FBC"/>
    <w:rsid w:val="00264081"/>
    <w:rsid w:val="00272B04"/>
    <w:rsid w:val="002801AF"/>
    <w:rsid w:val="00285C43"/>
    <w:rsid w:val="00287A51"/>
    <w:rsid w:val="002965CD"/>
    <w:rsid w:val="002A6E3F"/>
    <w:rsid w:val="002A713B"/>
    <w:rsid w:val="002B1728"/>
    <w:rsid w:val="002F5750"/>
    <w:rsid w:val="00300D0A"/>
    <w:rsid w:val="003141E8"/>
    <w:rsid w:val="00314A75"/>
    <w:rsid w:val="00320933"/>
    <w:rsid w:val="003479B7"/>
    <w:rsid w:val="003523F4"/>
    <w:rsid w:val="003855A0"/>
    <w:rsid w:val="00391FB8"/>
    <w:rsid w:val="003A5850"/>
    <w:rsid w:val="003B1E12"/>
    <w:rsid w:val="003F416C"/>
    <w:rsid w:val="0040115C"/>
    <w:rsid w:val="00402388"/>
    <w:rsid w:val="00415FE8"/>
    <w:rsid w:val="00442E21"/>
    <w:rsid w:val="0048107B"/>
    <w:rsid w:val="004B11AE"/>
    <w:rsid w:val="004D168F"/>
    <w:rsid w:val="005336BF"/>
    <w:rsid w:val="00547AED"/>
    <w:rsid w:val="00563F48"/>
    <w:rsid w:val="0056536C"/>
    <w:rsid w:val="00580F11"/>
    <w:rsid w:val="0059014B"/>
    <w:rsid w:val="005904D3"/>
    <w:rsid w:val="005B340F"/>
    <w:rsid w:val="005D205A"/>
    <w:rsid w:val="005E423C"/>
    <w:rsid w:val="005E6AF5"/>
    <w:rsid w:val="005E78E2"/>
    <w:rsid w:val="005F60A1"/>
    <w:rsid w:val="005F6D2A"/>
    <w:rsid w:val="00612252"/>
    <w:rsid w:val="00634AB8"/>
    <w:rsid w:val="006543E6"/>
    <w:rsid w:val="006614F1"/>
    <w:rsid w:val="00671DE6"/>
    <w:rsid w:val="006A3158"/>
    <w:rsid w:val="006B07BC"/>
    <w:rsid w:val="006B53BB"/>
    <w:rsid w:val="006C6431"/>
    <w:rsid w:val="006D6050"/>
    <w:rsid w:val="006E0250"/>
    <w:rsid w:val="006E584E"/>
    <w:rsid w:val="00713C1C"/>
    <w:rsid w:val="00737B4F"/>
    <w:rsid w:val="00742DC3"/>
    <w:rsid w:val="00744EEF"/>
    <w:rsid w:val="00766BC3"/>
    <w:rsid w:val="00773287"/>
    <w:rsid w:val="007849A1"/>
    <w:rsid w:val="007A3353"/>
    <w:rsid w:val="007B02D1"/>
    <w:rsid w:val="007C5566"/>
    <w:rsid w:val="007E4105"/>
    <w:rsid w:val="007F6952"/>
    <w:rsid w:val="007F77EE"/>
    <w:rsid w:val="0080330D"/>
    <w:rsid w:val="00803833"/>
    <w:rsid w:val="00820C6C"/>
    <w:rsid w:val="00837F3B"/>
    <w:rsid w:val="0086532F"/>
    <w:rsid w:val="00871589"/>
    <w:rsid w:val="00880EA7"/>
    <w:rsid w:val="00890FF5"/>
    <w:rsid w:val="00893CA5"/>
    <w:rsid w:val="008B1089"/>
    <w:rsid w:val="008B4708"/>
    <w:rsid w:val="00907E41"/>
    <w:rsid w:val="009313DC"/>
    <w:rsid w:val="0093355F"/>
    <w:rsid w:val="0093723B"/>
    <w:rsid w:val="00945520"/>
    <w:rsid w:val="009501BA"/>
    <w:rsid w:val="009862C0"/>
    <w:rsid w:val="009A145B"/>
    <w:rsid w:val="009A4D52"/>
    <w:rsid w:val="009A66D3"/>
    <w:rsid w:val="009E1CEF"/>
    <w:rsid w:val="009F0F20"/>
    <w:rsid w:val="00A00E67"/>
    <w:rsid w:val="00A17DFF"/>
    <w:rsid w:val="00A26170"/>
    <w:rsid w:val="00A30E8E"/>
    <w:rsid w:val="00A34081"/>
    <w:rsid w:val="00A750CB"/>
    <w:rsid w:val="00A8738E"/>
    <w:rsid w:val="00A9303F"/>
    <w:rsid w:val="00AA5507"/>
    <w:rsid w:val="00AC611E"/>
    <w:rsid w:val="00AF1268"/>
    <w:rsid w:val="00AF4C69"/>
    <w:rsid w:val="00B02D0D"/>
    <w:rsid w:val="00B07E11"/>
    <w:rsid w:val="00B15626"/>
    <w:rsid w:val="00B3197D"/>
    <w:rsid w:val="00B37F35"/>
    <w:rsid w:val="00B42901"/>
    <w:rsid w:val="00B54583"/>
    <w:rsid w:val="00B608B6"/>
    <w:rsid w:val="00B62045"/>
    <w:rsid w:val="00BA4D46"/>
    <w:rsid w:val="00BB78EA"/>
    <w:rsid w:val="00BE359F"/>
    <w:rsid w:val="00BE6CF5"/>
    <w:rsid w:val="00BE6EFC"/>
    <w:rsid w:val="00BF7869"/>
    <w:rsid w:val="00C017BA"/>
    <w:rsid w:val="00C01D1E"/>
    <w:rsid w:val="00C12A36"/>
    <w:rsid w:val="00C32B68"/>
    <w:rsid w:val="00C4737D"/>
    <w:rsid w:val="00C52B1D"/>
    <w:rsid w:val="00C70009"/>
    <w:rsid w:val="00C76D19"/>
    <w:rsid w:val="00C942E9"/>
    <w:rsid w:val="00C94318"/>
    <w:rsid w:val="00CB43AD"/>
    <w:rsid w:val="00CC12FD"/>
    <w:rsid w:val="00CD78A5"/>
    <w:rsid w:val="00CE6E8E"/>
    <w:rsid w:val="00D10FF0"/>
    <w:rsid w:val="00D12EC0"/>
    <w:rsid w:val="00D23F2B"/>
    <w:rsid w:val="00D43963"/>
    <w:rsid w:val="00D455C0"/>
    <w:rsid w:val="00D63CD8"/>
    <w:rsid w:val="00D66C13"/>
    <w:rsid w:val="00D72E36"/>
    <w:rsid w:val="00D9470B"/>
    <w:rsid w:val="00DA1EAD"/>
    <w:rsid w:val="00DA470B"/>
    <w:rsid w:val="00DA55D9"/>
    <w:rsid w:val="00DB0267"/>
    <w:rsid w:val="00DB1763"/>
    <w:rsid w:val="00DE2894"/>
    <w:rsid w:val="00DF24D1"/>
    <w:rsid w:val="00E01164"/>
    <w:rsid w:val="00E31D4C"/>
    <w:rsid w:val="00E4772D"/>
    <w:rsid w:val="00E53C7E"/>
    <w:rsid w:val="00E72654"/>
    <w:rsid w:val="00E762D4"/>
    <w:rsid w:val="00E840D5"/>
    <w:rsid w:val="00E92813"/>
    <w:rsid w:val="00ED63E1"/>
    <w:rsid w:val="00F31274"/>
    <w:rsid w:val="00F32066"/>
    <w:rsid w:val="00F7014E"/>
    <w:rsid w:val="00F72955"/>
    <w:rsid w:val="00F80FE7"/>
    <w:rsid w:val="00F93517"/>
    <w:rsid w:val="00F979F6"/>
    <w:rsid w:val="00FA24EA"/>
    <w:rsid w:val="00FA25A5"/>
    <w:rsid w:val="00FA463E"/>
    <w:rsid w:val="00FE7685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7867D"/>
  <w15:docId w15:val="{67307178-3008-415E-883D-180CB57B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92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6A31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3158"/>
  </w:style>
  <w:style w:type="paragraph" w:styleId="Pidipagina">
    <w:name w:val="footer"/>
    <w:basedOn w:val="Normale"/>
    <w:link w:val="PidipaginaCarattere"/>
    <w:uiPriority w:val="99"/>
    <w:rsid w:val="006A31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158"/>
  </w:style>
  <w:style w:type="paragraph" w:styleId="Rientrocorpodeltesto2">
    <w:name w:val="Body Text Indent 2"/>
    <w:basedOn w:val="Normale"/>
    <w:link w:val="Rientrocorpodeltesto2Carattere"/>
    <w:rsid w:val="00D23F2B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23F2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3833"/>
    <w:pPr>
      <w:ind w:left="708"/>
    </w:pPr>
  </w:style>
  <w:style w:type="paragraph" w:styleId="Revisione">
    <w:name w:val="Revision"/>
    <w:hidden/>
    <w:uiPriority w:val="99"/>
    <w:semiHidden/>
    <w:rsid w:val="0044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36B4-3922-47F8-BA39-0436393A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1306</Words>
  <Characters>8097</Characters>
  <Application>Microsoft Office Word</Application>
  <DocSecurity>8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s.gerasolo</dc:creator>
  <cp:lastModifiedBy>Valerio Castelnuovo</cp:lastModifiedBy>
  <cp:revision>18</cp:revision>
  <cp:lastPrinted>2008-04-03T07:46:00Z</cp:lastPrinted>
  <dcterms:created xsi:type="dcterms:W3CDTF">2024-03-01T09:30:00Z</dcterms:created>
  <dcterms:modified xsi:type="dcterms:W3CDTF">2024-09-18T14:25:00Z</dcterms:modified>
</cp:coreProperties>
</file>